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32D20B" w14:textId="2443FF22" w:rsidR="00942EEA" w:rsidRDefault="003464CD" w:rsidP="00E6623A">
      <w:pPr>
        <w:pStyle w:val="Nzev"/>
      </w:pPr>
      <w:r w:rsidRPr="00E6623A">
        <w:t>P</w:t>
      </w:r>
      <w:r>
        <w:t xml:space="preserve">ŘÍKAZNÍ SMLOUVA </w:t>
      </w:r>
      <w:r w:rsidRPr="00E6623A">
        <w:t>O OBSTARÁNÍ ZÁLEŽITOSTÍ PŘÍKAZCE</w:t>
      </w:r>
    </w:p>
    <w:p w14:paraId="2FEBB807" w14:textId="00FFA07D" w:rsidR="003464CD" w:rsidRPr="00764B9B" w:rsidRDefault="003464CD" w:rsidP="00E6623A">
      <w:pPr>
        <w:pStyle w:val="Nzev"/>
      </w:pPr>
      <w:r w:rsidRPr="00764B9B">
        <w:rPr>
          <w:szCs w:val="24"/>
        </w:rPr>
        <w:t>(dále jen „smlouva“)</w:t>
      </w:r>
    </w:p>
    <w:p w14:paraId="23E8ABB9" w14:textId="77777777" w:rsidR="00C91072" w:rsidRPr="00F1383A" w:rsidRDefault="00C91072" w:rsidP="00F1383A">
      <w:pPr>
        <w:pStyle w:val="Nzev"/>
        <w:rPr>
          <w:b w:val="0"/>
          <w:bCs w:val="0"/>
          <w:sz w:val="22"/>
          <w:szCs w:val="28"/>
        </w:rPr>
      </w:pPr>
    </w:p>
    <w:p w14:paraId="5381C868" w14:textId="77777777" w:rsidR="00F1383A" w:rsidRPr="00F1383A" w:rsidRDefault="00E953AF" w:rsidP="00F1383A">
      <w:pPr>
        <w:pStyle w:val="Nzev"/>
        <w:rPr>
          <w:b w:val="0"/>
          <w:bCs w:val="0"/>
          <w:sz w:val="22"/>
          <w:szCs w:val="28"/>
        </w:rPr>
      </w:pPr>
      <w:r w:rsidRPr="00F1383A">
        <w:rPr>
          <w:b w:val="0"/>
          <w:bCs w:val="0"/>
          <w:sz w:val="22"/>
          <w:szCs w:val="28"/>
        </w:rPr>
        <w:t>uzavřená</w:t>
      </w:r>
    </w:p>
    <w:p w14:paraId="53622048" w14:textId="09CBB57C" w:rsidR="00674DD2" w:rsidRPr="00F1383A" w:rsidRDefault="00E953AF" w:rsidP="00F1383A">
      <w:pPr>
        <w:pStyle w:val="Nzev"/>
        <w:rPr>
          <w:b w:val="0"/>
          <w:bCs w:val="0"/>
          <w:sz w:val="22"/>
          <w:szCs w:val="28"/>
        </w:rPr>
      </w:pPr>
      <w:r w:rsidRPr="00F1383A">
        <w:rPr>
          <w:b w:val="0"/>
          <w:bCs w:val="0"/>
          <w:sz w:val="22"/>
          <w:szCs w:val="28"/>
        </w:rPr>
        <w:t>dle §</w:t>
      </w:r>
      <w:r w:rsidR="003D2A4B">
        <w:rPr>
          <w:b w:val="0"/>
          <w:bCs w:val="0"/>
          <w:sz w:val="22"/>
          <w:szCs w:val="28"/>
        </w:rPr>
        <w:t> </w:t>
      </w:r>
      <w:r w:rsidR="0069099C" w:rsidRPr="00F1383A">
        <w:rPr>
          <w:b w:val="0"/>
          <w:bCs w:val="0"/>
          <w:sz w:val="22"/>
          <w:szCs w:val="28"/>
        </w:rPr>
        <w:t xml:space="preserve">2430 </w:t>
      </w:r>
      <w:r w:rsidRPr="00F1383A">
        <w:rPr>
          <w:b w:val="0"/>
          <w:bCs w:val="0"/>
          <w:sz w:val="22"/>
          <w:szCs w:val="28"/>
        </w:rPr>
        <w:t xml:space="preserve">a násl. </w:t>
      </w:r>
      <w:r w:rsidR="003D2FE3" w:rsidRPr="00F1383A">
        <w:rPr>
          <w:b w:val="0"/>
          <w:bCs w:val="0"/>
          <w:sz w:val="22"/>
          <w:szCs w:val="28"/>
        </w:rPr>
        <w:t>zákona č.</w:t>
      </w:r>
      <w:r w:rsidR="003D2A4B">
        <w:rPr>
          <w:b w:val="0"/>
          <w:bCs w:val="0"/>
          <w:sz w:val="22"/>
          <w:szCs w:val="28"/>
        </w:rPr>
        <w:t> </w:t>
      </w:r>
      <w:r w:rsidR="003D2FE3" w:rsidRPr="00F1383A">
        <w:rPr>
          <w:b w:val="0"/>
          <w:bCs w:val="0"/>
          <w:sz w:val="22"/>
          <w:szCs w:val="28"/>
        </w:rPr>
        <w:t>89/2012 Sb., občanského zákoníku</w:t>
      </w:r>
      <w:r w:rsidR="00D951E2" w:rsidRPr="00F1383A">
        <w:rPr>
          <w:b w:val="0"/>
          <w:bCs w:val="0"/>
          <w:sz w:val="22"/>
          <w:szCs w:val="28"/>
        </w:rPr>
        <w:t xml:space="preserve">, ve znění pozdějších předpisů </w:t>
      </w:r>
      <w:r w:rsidR="003D2FE3" w:rsidRPr="00F1383A">
        <w:rPr>
          <w:b w:val="0"/>
          <w:bCs w:val="0"/>
          <w:sz w:val="22"/>
          <w:szCs w:val="28"/>
        </w:rPr>
        <w:t>(dále jen „občanský zákoník“)</w:t>
      </w:r>
    </w:p>
    <w:p w14:paraId="28E8EF81" w14:textId="77777777" w:rsidR="00F1383A" w:rsidRPr="00F1383A" w:rsidRDefault="00F1383A" w:rsidP="00F1383A">
      <w:pPr>
        <w:pStyle w:val="Nzev"/>
        <w:rPr>
          <w:b w:val="0"/>
          <w:bCs w:val="0"/>
          <w:sz w:val="22"/>
          <w:szCs w:val="28"/>
        </w:rPr>
      </w:pPr>
    </w:p>
    <w:p w14:paraId="767D5321" w14:textId="07085555" w:rsidR="00E953AF" w:rsidRPr="00F1383A" w:rsidRDefault="009021C5" w:rsidP="009021C5">
      <w:pPr>
        <w:pStyle w:val="Nzev"/>
        <w:tabs>
          <w:tab w:val="center" w:pos="4677"/>
          <w:tab w:val="left" w:pos="7905"/>
        </w:tabs>
        <w:jc w:val="left"/>
        <w:rPr>
          <w:b w:val="0"/>
          <w:bCs w:val="0"/>
          <w:sz w:val="22"/>
          <w:szCs w:val="28"/>
        </w:rPr>
      </w:pPr>
      <w:r>
        <w:rPr>
          <w:sz w:val="22"/>
          <w:szCs w:val="28"/>
        </w:rPr>
        <w:tab/>
      </w:r>
      <w:r w:rsidR="00674DD2" w:rsidRPr="000F4128">
        <w:rPr>
          <w:sz w:val="22"/>
          <w:szCs w:val="28"/>
        </w:rPr>
        <w:t xml:space="preserve">mezi </w:t>
      </w:r>
      <w:r w:rsidR="00E953AF" w:rsidRPr="000F4128">
        <w:rPr>
          <w:sz w:val="22"/>
          <w:szCs w:val="28"/>
        </w:rPr>
        <w:t>smluvní</w:t>
      </w:r>
      <w:r w:rsidR="00674DD2" w:rsidRPr="000F4128">
        <w:rPr>
          <w:sz w:val="22"/>
          <w:szCs w:val="28"/>
        </w:rPr>
        <w:t>mi</w:t>
      </w:r>
      <w:r w:rsidR="00E953AF" w:rsidRPr="000F4128">
        <w:rPr>
          <w:sz w:val="22"/>
          <w:szCs w:val="28"/>
        </w:rPr>
        <w:t xml:space="preserve"> stran</w:t>
      </w:r>
      <w:r w:rsidR="00674DD2" w:rsidRPr="000F4128">
        <w:rPr>
          <w:sz w:val="22"/>
          <w:szCs w:val="28"/>
        </w:rPr>
        <w:t>ami</w:t>
      </w:r>
      <w:r>
        <w:rPr>
          <w:sz w:val="22"/>
          <w:szCs w:val="28"/>
        </w:rPr>
        <w:tab/>
      </w:r>
    </w:p>
    <w:p w14:paraId="68EF1946" w14:textId="77777777" w:rsidR="000B14A4" w:rsidRPr="00021761" w:rsidDel="007F6249" w:rsidRDefault="000B14A4" w:rsidP="000B14A4">
      <w:pPr>
        <w:tabs>
          <w:tab w:val="left" w:pos="4253"/>
        </w:tabs>
        <w:spacing w:after="0"/>
        <w:jc w:val="both"/>
        <w:rPr>
          <w:del w:id="0" w:author="Burýšková Veronika Ing." w:date="2025-11-04T13:40:00Z"/>
          <w:rFonts w:cs="Arial"/>
          <w:b/>
        </w:rPr>
      </w:pPr>
      <w:proofErr w:type="spellStart"/>
      <w:r>
        <w:rPr>
          <w:rFonts w:cs="Arial"/>
          <w:b/>
        </w:rPr>
        <w:t>Příkazce</w:t>
      </w:r>
      <w:r w:rsidRPr="00021761">
        <w:rPr>
          <w:rFonts w:cs="Arial"/>
          <w:b/>
        </w:rPr>
        <w:t>:</w:t>
      </w:r>
    </w:p>
    <w:p w14:paraId="37A9860B" w14:textId="77777777" w:rsidR="000B14A4" w:rsidRPr="00021761" w:rsidRDefault="000B14A4" w:rsidP="000B14A4">
      <w:pPr>
        <w:spacing w:after="0"/>
        <w:jc w:val="both"/>
        <w:rPr>
          <w:rFonts w:cs="Arial"/>
          <w:b/>
        </w:rPr>
      </w:pPr>
      <w:r w:rsidRPr="00021761">
        <w:rPr>
          <w:rFonts w:cs="Arial"/>
          <w:b/>
        </w:rPr>
        <w:t>Česká</w:t>
      </w:r>
      <w:proofErr w:type="spellEnd"/>
      <w:r w:rsidRPr="00021761">
        <w:rPr>
          <w:rFonts w:cs="Arial"/>
          <w:b/>
        </w:rPr>
        <w:t xml:space="preserve"> republika – Státní pozemkový úřad</w:t>
      </w:r>
    </w:p>
    <w:p w14:paraId="7D88383F" w14:textId="77777777" w:rsidR="000B14A4" w:rsidRPr="00021761" w:rsidRDefault="000B14A4" w:rsidP="000B14A4">
      <w:pPr>
        <w:spacing w:after="0"/>
        <w:jc w:val="both"/>
        <w:rPr>
          <w:rFonts w:cs="Arial"/>
          <w:b/>
        </w:rPr>
      </w:pPr>
      <w:r w:rsidRPr="00021761">
        <w:rPr>
          <w:rFonts w:cs="Arial"/>
          <w:b/>
        </w:rPr>
        <w:t>Sídlo:</w:t>
      </w:r>
      <w:r w:rsidRPr="00021761">
        <w:rPr>
          <w:rFonts w:cs="Arial"/>
          <w:bCs/>
        </w:rPr>
        <w:t xml:space="preserve"> </w:t>
      </w:r>
      <w:bookmarkStart w:id="1" w:name="_Hlk16772519"/>
      <w:r w:rsidRPr="00021761">
        <w:rPr>
          <w:rFonts w:cs="Arial"/>
        </w:rPr>
        <w:t>Husinecká 1024/</w:t>
      </w:r>
      <w:proofErr w:type="gramStart"/>
      <w:r w:rsidRPr="00021761">
        <w:rPr>
          <w:rFonts w:cs="Arial"/>
        </w:rPr>
        <w:t>11a</w:t>
      </w:r>
      <w:proofErr w:type="gramEnd"/>
      <w:r w:rsidRPr="00021761">
        <w:rPr>
          <w:rFonts w:cs="Arial"/>
        </w:rPr>
        <w:t>, 130 00 Praha 3</w:t>
      </w:r>
      <w:bookmarkEnd w:id="1"/>
    </w:p>
    <w:p w14:paraId="6DE2CA6F" w14:textId="77777777" w:rsidR="000B14A4" w:rsidRPr="00021761" w:rsidRDefault="000B14A4" w:rsidP="000B14A4">
      <w:pPr>
        <w:overflowPunct w:val="0"/>
        <w:autoSpaceDE w:val="0"/>
        <w:autoSpaceDN w:val="0"/>
        <w:adjustRightInd w:val="0"/>
        <w:spacing w:after="0"/>
        <w:jc w:val="both"/>
        <w:textAlignment w:val="baseline"/>
        <w:rPr>
          <w:rFonts w:cs="Arial"/>
          <w:b/>
          <w:snapToGrid w:val="0"/>
          <w:highlight w:val="yellow"/>
        </w:rPr>
      </w:pPr>
      <w:r w:rsidRPr="00021761">
        <w:rPr>
          <w:rFonts w:cs="Arial"/>
          <w:b/>
        </w:rPr>
        <w:t>Krajský pozemkový úřa</w:t>
      </w:r>
      <w:r w:rsidRPr="00711462">
        <w:rPr>
          <w:rFonts w:cs="Arial"/>
          <w:b/>
        </w:rPr>
        <w:t xml:space="preserve">d </w:t>
      </w:r>
      <w:r w:rsidRPr="00711462">
        <w:rPr>
          <w:rFonts w:cs="Arial"/>
          <w:b/>
          <w:bCs/>
          <w:snapToGrid w:val="0"/>
        </w:rPr>
        <w:t>pro Středočeský kraj a hl. m. Praha, Pobočka Kutná Hora</w:t>
      </w:r>
    </w:p>
    <w:p w14:paraId="307D06C7" w14:textId="77777777" w:rsidR="000B14A4" w:rsidRPr="00021761" w:rsidRDefault="000B14A4" w:rsidP="000B14A4">
      <w:pPr>
        <w:overflowPunct w:val="0"/>
        <w:autoSpaceDE w:val="0"/>
        <w:autoSpaceDN w:val="0"/>
        <w:adjustRightInd w:val="0"/>
        <w:spacing w:after="0"/>
        <w:jc w:val="both"/>
        <w:textAlignment w:val="baseline"/>
        <w:rPr>
          <w:rFonts w:cs="Arial"/>
          <w:b/>
        </w:rPr>
      </w:pPr>
      <w:r w:rsidRPr="00021761">
        <w:rPr>
          <w:rFonts w:cs="Arial"/>
          <w:b/>
        </w:rPr>
        <w:t>Adresa:</w:t>
      </w:r>
      <w:r>
        <w:rPr>
          <w:rFonts w:cs="Arial"/>
          <w:b/>
        </w:rPr>
        <w:t xml:space="preserve"> Benešova 97, 284 01 Kutná Hora</w:t>
      </w:r>
    </w:p>
    <w:p w14:paraId="4779BCE9" w14:textId="77777777" w:rsidR="000B14A4" w:rsidRPr="00DC1F1B" w:rsidRDefault="000B14A4" w:rsidP="000B14A4">
      <w:pPr>
        <w:overflowPunct w:val="0"/>
        <w:autoSpaceDE w:val="0"/>
        <w:autoSpaceDN w:val="0"/>
        <w:adjustRightInd w:val="0"/>
        <w:spacing w:after="0"/>
        <w:jc w:val="both"/>
        <w:textAlignment w:val="baseline"/>
        <w:rPr>
          <w:rFonts w:eastAsia="Lucida Sans Unicode" w:cs="Arial"/>
          <w:bCs/>
        </w:rPr>
      </w:pPr>
      <w:r w:rsidRPr="00021761">
        <w:rPr>
          <w:rFonts w:eastAsia="Lucida Sans Unicode" w:cs="Arial"/>
        </w:rPr>
        <w:t xml:space="preserve">zastoupený: </w:t>
      </w:r>
      <w:r w:rsidRPr="00DC1F1B">
        <w:rPr>
          <w:rFonts w:eastAsia="Lucida Sans Unicode" w:cs="Arial"/>
          <w:bCs/>
        </w:rPr>
        <w:t>Ing. Marianou Poborskou, vedoucí pobočky</w:t>
      </w:r>
    </w:p>
    <w:p w14:paraId="24510E76" w14:textId="77777777" w:rsidR="000B14A4" w:rsidRPr="00DC1F1B" w:rsidRDefault="000B14A4" w:rsidP="000B14A4">
      <w:pPr>
        <w:widowControl w:val="0"/>
        <w:tabs>
          <w:tab w:val="left" w:pos="4678"/>
        </w:tabs>
        <w:suppressAutoHyphens/>
        <w:spacing w:after="0"/>
        <w:ind w:left="4678" w:hanging="4678"/>
        <w:jc w:val="both"/>
        <w:rPr>
          <w:rFonts w:eastAsia="Lucida Sans Unicode" w:cs="Arial"/>
          <w:bCs/>
        </w:rPr>
      </w:pPr>
      <w:r w:rsidRPr="00021761">
        <w:rPr>
          <w:rFonts w:eastAsia="Lucida Sans Unicode" w:cs="Arial"/>
        </w:rPr>
        <w:t>ve smluvních záležitostech oprávněn jednat:</w:t>
      </w:r>
      <w:r w:rsidRPr="00021761">
        <w:rPr>
          <w:rFonts w:eastAsia="Lucida Sans Unicode" w:cs="Arial"/>
        </w:rPr>
        <w:tab/>
      </w:r>
      <w:r w:rsidRPr="00DC1F1B">
        <w:rPr>
          <w:rFonts w:eastAsia="Lucida Sans Unicode" w:cs="Arial"/>
          <w:bCs/>
        </w:rPr>
        <w:t>Ing. Mariana Poborská, vedoucí pobočky</w:t>
      </w:r>
    </w:p>
    <w:p w14:paraId="54A49A36" w14:textId="77777777" w:rsidR="000B14A4" w:rsidRPr="00DC1F1B" w:rsidRDefault="000B14A4" w:rsidP="000B14A4">
      <w:pPr>
        <w:widowControl w:val="0"/>
        <w:tabs>
          <w:tab w:val="left" w:pos="4678"/>
        </w:tabs>
        <w:suppressAutoHyphens/>
        <w:spacing w:after="0"/>
        <w:ind w:left="4678" w:hanging="4678"/>
        <w:jc w:val="both"/>
        <w:rPr>
          <w:rFonts w:eastAsia="Lucida Sans Unicode" w:cs="Arial"/>
          <w:bCs/>
        </w:rPr>
      </w:pPr>
      <w:r w:rsidRPr="00021761">
        <w:rPr>
          <w:rFonts w:eastAsia="Lucida Sans Unicode" w:cs="Arial"/>
        </w:rPr>
        <w:t xml:space="preserve">v </w:t>
      </w:r>
      <w:r w:rsidRPr="00021761">
        <w:rPr>
          <w:rFonts w:eastAsia="Lucida Sans Unicode" w:cs="Arial"/>
          <w:snapToGrid w:val="0"/>
        </w:rPr>
        <w:t>technických záležitostech oprávněn jednat:</w:t>
      </w:r>
      <w:r w:rsidRPr="00021761">
        <w:rPr>
          <w:rFonts w:eastAsia="Lucida Sans Unicode" w:cs="Arial"/>
          <w:snapToGrid w:val="0"/>
        </w:rPr>
        <w:tab/>
      </w:r>
      <w:r w:rsidRPr="00DC1F1B">
        <w:rPr>
          <w:rFonts w:eastAsia="Lucida Sans Unicode" w:cs="Arial"/>
          <w:bCs/>
        </w:rPr>
        <w:t>Ing. Veronika Burýšková, Ing. Jiří Vrba, Pobočka Kutná Hora</w:t>
      </w:r>
    </w:p>
    <w:p w14:paraId="49BCDF2F" w14:textId="77777777" w:rsidR="000B14A4" w:rsidRPr="00DC1F1B" w:rsidRDefault="000B14A4" w:rsidP="000B14A4">
      <w:pPr>
        <w:widowControl w:val="0"/>
        <w:tabs>
          <w:tab w:val="left" w:pos="4678"/>
        </w:tabs>
        <w:suppressAutoHyphens/>
        <w:spacing w:after="0"/>
        <w:rPr>
          <w:rFonts w:eastAsia="Lucida Sans Unicode" w:cs="Arial"/>
          <w:bCs/>
        </w:rPr>
      </w:pPr>
      <w:r w:rsidRPr="00DC1F1B">
        <w:rPr>
          <w:rFonts w:eastAsia="Lucida Sans Unicode" w:cs="Arial"/>
          <w:bCs/>
        </w:rPr>
        <w:t>Tel.:</w:t>
      </w:r>
      <w:r w:rsidRPr="00DC1F1B">
        <w:rPr>
          <w:rFonts w:eastAsia="Lucida Sans Unicode" w:cs="Arial"/>
          <w:bCs/>
        </w:rPr>
        <w:tab/>
        <w:t>+420 725 949 801, +420 725 949 837</w:t>
      </w:r>
    </w:p>
    <w:p w14:paraId="6DCAF88B" w14:textId="77777777" w:rsidR="000B14A4" w:rsidRPr="00DC1F1B" w:rsidRDefault="000B14A4" w:rsidP="000B14A4">
      <w:pPr>
        <w:widowControl w:val="0"/>
        <w:tabs>
          <w:tab w:val="left" w:pos="284"/>
          <w:tab w:val="left" w:pos="4678"/>
        </w:tabs>
        <w:suppressAutoHyphens/>
        <w:spacing w:after="0"/>
        <w:ind w:left="4678" w:hanging="4678"/>
        <w:rPr>
          <w:rFonts w:eastAsia="Lucida Sans Unicode" w:cs="Arial"/>
          <w:bCs/>
        </w:rPr>
      </w:pPr>
      <w:r w:rsidRPr="00021761">
        <w:rPr>
          <w:rFonts w:eastAsia="Lucida Sans Unicode" w:cs="Arial"/>
        </w:rPr>
        <w:t>E-mail:</w:t>
      </w:r>
      <w:r w:rsidRPr="00021761">
        <w:rPr>
          <w:rFonts w:eastAsia="Lucida Sans Unicode" w:cs="Arial"/>
        </w:rPr>
        <w:tab/>
      </w:r>
      <w:hyperlink r:id="rId15" w:history="1">
        <w:r w:rsidRPr="00805032">
          <w:rPr>
            <w:rStyle w:val="Hypertextovodkaz"/>
            <w:rFonts w:eastAsia="Lucida Sans Unicode" w:cs="Arial"/>
            <w:bCs/>
          </w:rPr>
          <w:t>veronika.buryskova@spu.gov.cz</w:t>
        </w:r>
      </w:hyperlink>
      <w:r w:rsidRPr="00DC1F1B">
        <w:rPr>
          <w:rFonts w:eastAsia="Lucida Sans Unicode" w:cs="Arial"/>
          <w:bCs/>
        </w:rPr>
        <w:t xml:space="preserve">, </w:t>
      </w:r>
      <w:hyperlink r:id="rId16" w:history="1">
        <w:r w:rsidRPr="00805032">
          <w:rPr>
            <w:rStyle w:val="Hypertextovodkaz"/>
            <w:rFonts w:eastAsia="Lucida Sans Unicode" w:cs="Arial"/>
            <w:bCs/>
          </w:rPr>
          <w:t>jiri.vrba@spu.gov.cz</w:t>
        </w:r>
      </w:hyperlink>
      <w:r w:rsidRPr="00DC1F1B">
        <w:rPr>
          <w:rFonts w:eastAsia="Lucida Sans Unicode" w:cs="Arial"/>
          <w:bCs/>
        </w:rPr>
        <w:t xml:space="preserve"> </w:t>
      </w:r>
    </w:p>
    <w:p w14:paraId="1EADF0F9" w14:textId="77777777" w:rsidR="000B14A4" w:rsidRDefault="000B14A4" w:rsidP="000B14A4">
      <w:pPr>
        <w:widowControl w:val="0"/>
        <w:tabs>
          <w:tab w:val="left" w:pos="284"/>
          <w:tab w:val="left" w:pos="4678"/>
        </w:tabs>
        <w:suppressAutoHyphens/>
        <w:spacing w:after="0"/>
        <w:rPr>
          <w:rFonts w:eastAsia="Lucida Sans Unicode" w:cs="Arial"/>
        </w:rPr>
      </w:pPr>
      <w:r w:rsidRPr="00021761">
        <w:rPr>
          <w:rFonts w:eastAsia="Lucida Sans Unicode" w:cs="Arial"/>
        </w:rPr>
        <w:t>ID DS:</w:t>
      </w:r>
      <w:r w:rsidRPr="00021761">
        <w:rPr>
          <w:rFonts w:eastAsia="Lucida Sans Unicode" w:cs="Arial"/>
        </w:rPr>
        <w:tab/>
        <w:t>z49per3</w:t>
      </w:r>
    </w:p>
    <w:p w14:paraId="12023955" w14:textId="77777777" w:rsidR="000B14A4" w:rsidRPr="00021761" w:rsidRDefault="000B14A4" w:rsidP="000B14A4">
      <w:pPr>
        <w:widowControl w:val="0"/>
        <w:tabs>
          <w:tab w:val="left" w:pos="284"/>
          <w:tab w:val="left" w:pos="4678"/>
        </w:tabs>
        <w:suppressAutoHyphens/>
        <w:spacing w:after="0"/>
        <w:rPr>
          <w:rFonts w:eastAsia="Lucida Sans Unicode" w:cs="Arial"/>
        </w:rPr>
      </w:pPr>
      <w:r w:rsidRPr="00021761">
        <w:rPr>
          <w:rFonts w:eastAsia="Lucida Sans Unicode" w:cs="Arial"/>
        </w:rPr>
        <w:t>Bankovní spojení:</w:t>
      </w:r>
      <w:r w:rsidRPr="00021761">
        <w:rPr>
          <w:rFonts w:eastAsia="Lucida Sans Unicode" w:cs="Arial"/>
        </w:rPr>
        <w:tab/>
        <w:t>ČNB</w:t>
      </w:r>
    </w:p>
    <w:p w14:paraId="7A5E202E" w14:textId="77777777" w:rsidR="000B14A4" w:rsidRPr="00021761" w:rsidRDefault="000B14A4" w:rsidP="000B14A4">
      <w:pPr>
        <w:widowControl w:val="0"/>
        <w:tabs>
          <w:tab w:val="left" w:pos="284"/>
          <w:tab w:val="left" w:pos="4678"/>
        </w:tabs>
        <w:suppressAutoHyphens/>
        <w:spacing w:after="0"/>
        <w:rPr>
          <w:rFonts w:eastAsia="Lucida Sans Unicode" w:cs="Arial"/>
          <w:bCs/>
        </w:rPr>
      </w:pPr>
      <w:r w:rsidRPr="00021761">
        <w:rPr>
          <w:rFonts w:eastAsia="Lucida Sans Unicode" w:cs="Arial"/>
          <w:bCs/>
        </w:rPr>
        <w:t>Číslo účtu:</w:t>
      </w:r>
      <w:r w:rsidRPr="00021761">
        <w:rPr>
          <w:rFonts w:eastAsia="Lucida Sans Unicode" w:cs="Arial"/>
          <w:bCs/>
        </w:rPr>
        <w:tab/>
        <w:t>3723001/0710</w:t>
      </w:r>
    </w:p>
    <w:p w14:paraId="08058EA8" w14:textId="77777777" w:rsidR="000B14A4" w:rsidRPr="00021761" w:rsidRDefault="000B14A4" w:rsidP="000B14A4">
      <w:pPr>
        <w:widowControl w:val="0"/>
        <w:tabs>
          <w:tab w:val="left" w:pos="284"/>
          <w:tab w:val="left" w:pos="4678"/>
        </w:tabs>
        <w:suppressAutoHyphens/>
        <w:spacing w:after="0"/>
        <w:rPr>
          <w:rFonts w:eastAsia="Lucida Sans Unicode" w:cs="Arial"/>
          <w:bCs/>
        </w:rPr>
      </w:pPr>
      <w:r w:rsidRPr="00021761">
        <w:rPr>
          <w:rFonts w:eastAsia="Lucida Sans Unicode" w:cs="Arial"/>
          <w:bCs/>
        </w:rPr>
        <w:t>IČO:</w:t>
      </w:r>
      <w:r w:rsidRPr="00021761">
        <w:rPr>
          <w:rFonts w:eastAsia="Lucida Sans Unicode" w:cs="Arial"/>
          <w:bCs/>
        </w:rPr>
        <w:tab/>
        <w:t>01312774</w:t>
      </w:r>
    </w:p>
    <w:p w14:paraId="583E85F1" w14:textId="77777777" w:rsidR="000B14A4" w:rsidRPr="00021761" w:rsidRDefault="000B14A4" w:rsidP="000B14A4">
      <w:pPr>
        <w:widowControl w:val="0"/>
        <w:tabs>
          <w:tab w:val="left" w:pos="284"/>
          <w:tab w:val="left" w:pos="4678"/>
        </w:tabs>
        <w:suppressAutoHyphens/>
        <w:spacing w:after="0"/>
        <w:rPr>
          <w:rFonts w:eastAsia="Lucida Sans Unicode" w:cs="Arial"/>
          <w:bCs/>
        </w:rPr>
      </w:pPr>
      <w:r w:rsidRPr="00021761">
        <w:rPr>
          <w:rFonts w:eastAsia="Lucida Sans Unicode" w:cs="Arial"/>
          <w:bCs/>
        </w:rPr>
        <w:t>DIČ:</w:t>
      </w:r>
      <w:r w:rsidRPr="00021761">
        <w:rPr>
          <w:rFonts w:eastAsia="Lucida Sans Unicode" w:cs="Arial"/>
          <w:bCs/>
        </w:rPr>
        <w:tab/>
        <w:t>CZ01312774 není plátcem DPH</w:t>
      </w:r>
    </w:p>
    <w:p w14:paraId="71A55041" w14:textId="77777777" w:rsidR="000B14A4" w:rsidRPr="00021761" w:rsidRDefault="000B14A4" w:rsidP="000B14A4">
      <w:pPr>
        <w:overflowPunct w:val="0"/>
        <w:autoSpaceDE w:val="0"/>
        <w:autoSpaceDN w:val="0"/>
        <w:adjustRightInd w:val="0"/>
        <w:spacing w:after="0"/>
        <w:jc w:val="both"/>
        <w:textAlignment w:val="baseline"/>
        <w:rPr>
          <w:rFonts w:cs="Arial"/>
        </w:rPr>
      </w:pPr>
      <w:r w:rsidRPr="00021761">
        <w:rPr>
          <w:rFonts w:cs="Arial"/>
        </w:rPr>
        <w:t>(dále jen „</w:t>
      </w:r>
      <w:r>
        <w:rPr>
          <w:rFonts w:cs="Arial"/>
          <w:b/>
        </w:rPr>
        <w:t>příkazce</w:t>
      </w:r>
      <w:r w:rsidRPr="00021761">
        <w:rPr>
          <w:rFonts w:cs="Arial"/>
        </w:rPr>
        <w:t>“)</w:t>
      </w:r>
    </w:p>
    <w:p w14:paraId="6E04C86B" w14:textId="77777777" w:rsidR="000B14A4" w:rsidRPr="00021761" w:rsidRDefault="000B14A4" w:rsidP="000B14A4">
      <w:pPr>
        <w:tabs>
          <w:tab w:val="left" w:pos="4253"/>
        </w:tabs>
        <w:spacing w:after="0"/>
        <w:jc w:val="both"/>
        <w:rPr>
          <w:rFonts w:cs="Arial"/>
          <w:bCs/>
        </w:rPr>
      </w:pPr>
    </w:p>
    <w:p w14:paraId="4889A5FC" w14:textId="77777777" w:rsidR="000B14A4" w:rsidRPr="00021761" w:rsidRDefault="000B14A4" w:rsidP="000B14A4">
      <w:pPr>
        <w:spacing w:after="0"/>
        <w:rPr>
          <w:rFonts w:cs="Arial"/>
          <w:b/>
        </w:rPr>
      </w:pPr>
      <w:r w:rsidRPr="00021761">
        <w:rPr>
          <w:rFonts w:cs="Arial"/>
          <w:b/>
        </w:rPr>
        <w:t>a</w:t>
      </w:r>
    </w:p>
    <w:p w14:paraId="63B18ACA" w14:textId="77777777" w:rsidR="000B14A4" w:rsidRPr="00021761" w:rsidRDefault="000B14A4" w:rsidP="000B14A4">
      <w:pPr>
        <w:tabs>
          <w:tab w:val="left" w:pos="4253"/>
        </w:tabs>
        <w:spacing w:after="0"/>
        <w:jc w:val="both"/>
        <w:rPr>
          <w:rFonts w:cs="Arial"/>
          <w:b/>
        </w:rPr>
      </w:pPr>
      <w:r>
        <w:rPr>
          <w:rFonts w:cs="Arial"/>
          <w:b/>
        </w:rPr>
        <w:t>Příkazník</w:t>
      </w:r>
      <w:r w:rsidRPr="00021761">
        <w:rPr>
          <w:rFonts w:cs="Arial"/>
          <w:b/>
        </w:rPr>
        <w:t>:</w:t>
      </w:r>
    </w:p>
    <w:p w14:paraId="2D2643D9" w14:textId="77777777" w:rsidR="000B14A4" w:rsidRPr="00021761" w:rsidRDefault="000B14A4" w:rsidP="000B14A4">
      <w:pPr>
        <w:tabs>
          <w:tab w:val="left" w:pos="4253"/>
        </w:tabs>
        <w:spacing w:after="0"/>
        <w:jc w:val="both"/>
        <w:rPr>
          <w:rFonts w:cs="Arial"/>
          <w:b/>
        </w:rPr>
      </w:pPr>
      <w:r w:rsidRPr="00021761">
        <w:rPr>
          <w:rFonts w:cs="Arial"/>
          <w:b/>
        </w:rPr>
        <w:t xml:space="preserve">Jméno: </w:t>
      </w:r>
      <w:r w:rsidRPr="00021761">
        <w:rPr>
          <w:rFonts w:cs="Arial"/>
          <w:b/>
          <w:bCs/>
          <w:snapToGrid w:val="0"/>
          <w:highlight w:val="yellow"/>
        </w:rPr>
        <w:t>[DOPLNIT]</w:t>
      </w:r>
    </w:p>
    <w:p w14:paraId="300594DB" w14:textId="77777777" w:rsidR="000B14A4" w:rsidRPr="00021761" w:rsidRDefault="000B14A4" w:rsidP="000B14A4">
      <w:pPr>
        <w:tabs>
          <w:tab w:val="left" w:pos="4253"/>
        </w:tabs>
        <w:spacing w:after="0"/>
        <w:jc w:val="both"/>
        <w:rPr>
          <w:rFonts w:cs="Arial"/>
          <w:b/>
        </w:rPr>
      </w:pPr>
      <w:r w:rsidRPr="00021761">
        <w:rPr>
          <w:rFonts w:cs="Arial"/>
          <w:b/>
        </w:rPr>
        <w:t>Sídlo:</w:t>
      </w:r>
      <w:r w:rsidRPr="00021761">
        <w:rPr>
          <w:rFonts w:cs="Arial"/>
          <w:bCs/>
        </w:rPr>
        <w:t xml:space="preserve"> </w:t>
      </w:r>
      <w:r w:rsidRPr="00021761">
        <w:rPr>
          <w:rFonts w:cs="Arial"/>
          <w:b/>
          <w:bCs/>
          <w:snapToGrid w:val="0"/>
          <w:highlight w:val="yellow"/>
        </w:rPr>
        <w:t>[DOPLNIT]</w:t>
      </w:r>
    </w:p>
    <w:p w14:paraId="612C51CD" w14:textId="77777777" w:rsidR="000B14A4" w:rsidRPr="00021761" w:rsidRDefault="000B14A4" w:rsidP="000B14A4">
      <w:pPr>
        <w:tabs>
          <w:tab w:val="left" w:pos="4253"/>
        </w:tabs>
        <w:spacing w:after="0"/>
        <w:jc w:val="both"/>
        <w:rPr>
          <w:rFonts w:cs="Arial"/>
          <w:i/>
        </w:rPr>
      </w:pPr>
      <w:r w:rsidRPr="00021761">
        <w:rPr>
          <w:rFonts w:cs="Arial"/>
        </w:rPr>
        <w:t xml:space="preserve">zastoupený: </w:t>
      </w:r>
      <w:r w:rsidRPr="00021761">
        <w:rPr>
          <w:rFonts w:cs="Arial"/>
          <w:b/>
          <w:bCs/>
          <w:snapToGrid w:val="0"/>
          <w:highlight w:val="yellow"/>
        </w:rPr>
        <w:t>[DOPLNIT]</w:t>
      </w:r>
      <w:r w:rsidRPr="00021761">
        <w:rPr>
          <w:rFonts w:cs="Arial"/>
          <w:bCs/>
          <w:snapToGrid w:val="0"/>
          <w:highlight w:val="yellow"/>
        </w:rPr>
        <w:t xml:space="preserve"> </w:t>
      </w:r>
      <w:r w:rsidRPr="00021761">
        <w:rPr>
          <w:rFonts w:cs="Arial"/>
          <w:i/>
          <w:highlight w:val="yellow"/>
        </w:rPr>
        <w:t>statutární orgán (dle výpisu z obch. rejstříku)</w:t>
      </w:r>
    </w:p>
    <w:p w14:paraId="7C4B00CF" w14:textId="77777777" w:rsidR="000B14A4" w:rsidRPr="00021761" w:rsidRDefault="000B14A4" w:rsidP="000B14A4">
      <w:pPr>
        <w:tabs>
          <w:tab w:val="left" w:pos="284"/>
          <w:tab w:val="left" w:pos="4678"/>
        </w:tabs>
        <w:spacing w:after="0"/>
        <w:jc w:val="both"/>
        <w:rPr>
          <w:rFonts w:cs="Arial"/>
        </w:rPr>
      </w:pPr>
      <w:r w:rsidRPr="00021761">
        <w:rPr>
          <w:rFonts w:cs="Arial"/>
        </w:rPr>
        <w:t>Tel.:</w:t>
      </w:r>
      <w:r w:rsidRPr="00021761">
        <w:rPr>
          <w:rFonts w:cs="Arial"/>
        </w:rPr>
        <w:tab/>
      </w:r>
      <w:r w:rsidRPr="00021761">
        <w:rPr>
          <w:rFonts w:cs="Arial"/>
          <w:b/>
          <w:bCs/>
          <w:snapToGrid w:val="0"/>
          <w:highlight w:val="yellow"/>
        </w:rPr>
        <w:t>[DOPLNIT]</w:t>
      </w:r>
    </w:p>
    <w:p w14:paraId="646AEF25" w14:textId="77777777" w:rsidR="000B14A4" w:rsidRPr="00021761" w:rsidRDefault="000B14A4" w:rsidP="000B14A4">
      <w:pPr>
        <w:tabs>
          <w:tab w:val="left" w:pos="284"/>
          <w:tab w:val="left" w:pos="4678"/>
        </w:tabs>
        <w:spacing w:after="0"/>
        <w:ind w:right="-110"/>
        <w:jc w:val="both"/>
        <w:rPr>
          <w:rFonts w:cs="Arial"/>
          <w:bCs/>
          <w:snapToGrid w:val="0"/>
        </w:rPr>
      </w:pPr>
      <w:r w:rsidRPr="00021761">
        <w:rPr>
          <w:rFonts w:cs="Arial"/>
        </w:rPr>
        <w:t>E-mail:</w:t>
      </w:r>
      <w:r w:rsidRPr="00021761">
        <w:rPr>
          <w:rFonts w:cs="Arial"/>
        </w:rPr>
        <w:tab/>
      </w:r>
      <w:r w:rsidRPr="00021761">
        <w:rPr>
          <w:rFonts w:cs="Arial"/>
          <w:b/>
          <w:bCs/>
          <w:snapToGrid w:val="0"/>
          <w:highlight w:val="yellow"/>
        </w:rPr>
        <w:t>[DOPLNIT]</w:t>
      </w:r>
    </w:p>
    <w:p w14:paraId="756558A6" w14:textId="77777777" w:rsidR="000B14A4" w:rsidRPr="00021761" w:rsidRDefault="000B14A4" w:rsidP="000B14A4">
      <w:pPr>
        <w:tabs>
          <w:tab w:val="left" w:pos="284"/>
          <w:tab w:val="left" w:pos="4678"/>
        </w:tabs>
        <w:spacing w:after="0"/>
        <w:ind w:right="-110"/>
        <w:jc w:val="both"/>
        <w:rPr>
          <w:rFonts w:cs="Arial"/>
          <w:b/>
          <w:bCs/>
          <w:snapToGrid w:val="0"/>
        </w:rPr>
      </w:pPr>
      <w:r w:rsidRPr="00021761">
        <w:rPr>
          <w:rFonts w:cs="Arial"/>
          <w:snapToGrid w:val="0"/>
        </w:rPr>
        <w:t>ID DS:</w:t>
      </w:r>
      <w:r w:rsidRPr="00021761">
        <w:rPr>
          <w:rFonts w:cs="Arial"/>
          <w:bCs/>
          <w:snapToGrid w:val="0"/>
        </w:rPr>
        <w:tab/>
      </w:r>
      <w:r w:rsidRPr="00021761">
        <w:rPr>
          <w:rFonts w:cs="Arial"/>
          <w:b/>
          <w:bCs/>
          <w:snapToGrid w:val="0"/>
          <w:highlight w:val="yellow"/>
        </w:rPr>
        <w:t>[DOPLNIT]</w:t>
      </w:r>
    </w:p>
    <w:p w14:paraId="4C06BBF5" w14:textId="77777777" w:rsidR="000B14A4" w:rsidRPr="00021761" w:rsidRDefault="000B14A4" w:rsidP="000B14A4">
      <w:pPr>
        <w:tabs>
          <w:tab w:val="left" w:pos="284"/>
          <w:tab w:val="left" w:pos="4678"/>
        </w:tabs>
        <w:spacing w:after="0"/>
        <w:ind w:right="-284"/>
        <w:rPr>
          <w:rFonts w:cs="Arial"/>
        </w:rPr>
      </w:pPr>
      <w:r w:rsidRPr="00021761">
        <w:rPr>
          <w:rFonts w:cs="Arial"/>
        </w:rPr>
        <w:t>v technických záležitostech je oprávněn jednat:</w:t>
      </w:r>
      <w:r w:rsidRPr="00021761">
        <w:rPr>
          <w:rFonts w:cs="Arial"/>
        </w:rPr>
        <w:tab/>
      </w:r>
      <w:r w:rsidRPr="00021761">
        <w:rPr>
          <w:rFonts w:cs="Arial"/>
          <w:b/>
          <w:bCs/>
          <w:snapToGrid w:val="0"/>
          <w:highlight w:val="yellow"/>
        </w:rPr>
        <w:t>[DOPLNIT]</w:t>
      </w:r>
    </w:p>
    <w:p w14:paraId="39659652" w14:textId="77777777" w:rsidR="000B14A4" w:rsidRPr="00021761" w:rsidRDefault="000B14A4" w:rsidP="000B14A4">
      <w:pPr>
        <w:tabs>
          <w:tab w:val="left" w:pos="284"/>
          <w:tab w:val="left" w:pos="4678"/>
        </w:tabs>
        <w:spacing w:after="0"/>
        <w:jc w:val="both"/>
        <w:rPr>
          <w:rFonts w:cs="Arial"/>
        </w:rPr>
      </w:pPr>
      <w:r w:rsidRPr="00021761">
        <w:rPr>
          <w:rFonts w:cs="Arial"/>
        </w:rPr>
        <w:t>Tel.:</w:t>
      </w:r>
      <w:r w:rsidRPr="00021761">
        <w:rPr>
          <w:rFonts w:cs="Arial"/>
        </w:rPr>
        <w:tab/>
      </w:r>
      <w:r w:rsidRPr="00021761">
        <w:rPr>
          <w:rFonts w:cs="Arial"/>
          <w:b/>
          <w:bCs/>
          <w:snapToGrid w:val="0"/>
          <w:highlight w:val="yellow"/>
        </w:rPr>
        <w:t>[DOPLNIT]</w:t>
      </w:r>
    </w:p>
    <w:p w14:paraId="0944AC59" w14:textId="77777777" w:rsidR="000B14A4" w:rsidRPr="00021761" w:rsidRDefault="000B14A4" w:rsidP="000B14A4">
      <w:pPr>
        <w:tabs>
          <w:tab w:val="left" w:pos="284"/>
          <w:tab w:val="left" w:pos="4678"/>
        </w:tabs>
        <w:spacing w:after="0"/>
        <w:ind w:right="-110"/>
        <w:jc w:val="both"/>
        <w:rPr>
          <w:rFonts w:cs="Arial"/>
          <w:b/>
          <w:bCs/>
          <w:snapToGrid w:val="0"/>
        </w:rPr>
      </w:pPr>
      <w:r w:rsidRPr="00021761">
        <w:rPr>
          <w:rFonts w:cs="Arial"/>
        </w:rPr>
        <w:t>E-mail:</w:t>
      </w:r>
      <w:r w:rsidRPr="00021761">
        <w:rPr>
          <w:rFonts w:cs="Arial"/>
        </w:rPr>
        <w:tab/>
      </w:r>
      <w:r w:rsidRPr="00021761">
        <w:rPr>
          <w:rFonts w:cs="Arial"/>
          <w:b/>
          <w:bCs/>
          <w:snapToGrid w:val="0"/>
          <w:highlight w:val="yellow"/>
        </w:rPr>
        <w:t>[DOPLNIT]</w:t>
      </w:r>
    </w:p>
    <w:p w14:paraId="2A947CAB" w14:textId="77777777" w:rsidR="000B14A4" w:rsidRPr="00021761" w:rsidRDefault="000B14A4" w:rsidP="000B14A4">
      <w:pPr>
        <w:tabs>
          <w:tab w:val="left" w:pos="284"/>
          <w:tab w:val="left" w:pos="4678"/>
        </w:tabs>
        <w:spacing w:after="0"/>
        <w:ind w:right="-284"/>
        <w:rPr>
          <w:rFonts w:cs="Arial"/>
        </w:rPr>
      </w:pPr>
      <w:r w:rsidRPr="00021761">
        <w:rPr>
          <w:rFonts w:cs="Arial"/>
        </w:rPr>
        <w:t>Bankovní spojení:</w:t>
      </w:r>
      <w:r w:rsidRPr="00021761">
        <w:rPr>
          <w:rFonts w:cs="Arial"/>
        </w:rPr>
        <w:tab/>
      </w:r>
      <w:r w:rsidRPr="00021761">
        <w:rPr>
          <w:rFonts w:cs="Arial"/>
          <w:b/>
          <w:bCs/>
          <w:snapToGrid w:val="0"/>
          <w:highlight w:val="yellow"/>
        </w:rPr>
        <w:t>[DOPLNIT]</w:t>
      </w:r>
    </w:p>
    <w:p w14:paraId="1D7F77A7" w14:textId="77777777" w:rsidR="000B14A4" w:rsidRPr="00021761" w:rsidRDefault="000B14A4" w:rsidP="000B14A4">
      <w:pPr>
        <w:tabs>
          <w:tab w:val="left" w:pos="284"/>
          <w:tab w:val="left" w:pos="4678"/>
        </w:tabs>
        <w:spacing w:after="0"/>
        <w:jc w:val="both"/>
        <w:rPr>
          <w:rFonts w:cs="Arial"/>
        </w:rPr>
      </w:pPr>
      <w:r w:rsidRPr="00021761">
        <w:rPr>
          <w:rFonts w:cs="Arial"/>
        </w:rPr>
        <w:t>Číslo účtu:</w:t>
      </w:r>
      <w:r w:rsidRPr="00021761">
        <w:rPr>
          <w:rFonts w:cs="Arial"/>
        </w:rPr>
        <w:tab/>
      </w:r>
      <w:r w:rsidRPr="00021761">
        <w:rPr>
          <w:rFonts w:cs="Arial"/>
          <w:b/>
          <w:bCs/>
          <w:snapToGrid w:val="0"/>
          <w:highlight w:val="yellow"/>
        </w:rPr>
        <w:t>[DOPLNIT]</w:t>
      </w:r>
    </w:p>
    <w:p w14:paraId="3E1DF8BE" w14:textId="77777777" w:rsidR="000B14A4" w:rsidRPr="00021761" w:rsidRDefault="000B14A4" w:rsidP="000B14A4">
      <w:pPr>
        <w:tabs>
          <w:tab w:val="left" w:pos="284"/>
          <w:tab w:val="left" w:pos="4678"/>
        </w:tabs>
        <w:spacing w:after="0"/>
        <w:jc w:val="both"/>
        <w:rPr>
          <w:rFonts w:cs="Arial"/>
        </w:rPr>
      </w:pPr>
      <w:r w:rsidRPr="00021761">
        <w:rPr>
          <w:rFonts w:cs="Arial"/>
        </w:rPr>
        <w:t>IČO:</w:t>
      </w:r>
      <w:r w:rsidRPr="00021761">
        <w:rPr>
          <w:rFonts w:cs="Arial"/>
        </w:rPr>
        <w:tab/>
      </w:r>
      <w:r w:rsidRPr="00021761">
        <w:rPr>
          <w:rFonts w:cs="Arial"/>
          <w:b/>
          <w:bCs/>
          <w:snapToGrid w:val="0"/>
          <w:highlight w:val="yellow"/>
        </w:rPr>
        <w:t>[DOPLNIT]</w:t>
      </w:r>
    </w:p>
    <w:p w14:paraId="1EDC57E8" w14:textId="77777777" w:rsidR="000B14A4" w:rsidRPr="00021761" w:rsidRDefault="000B14A4" w:rsidP="000B14A4">
      <w:pPr>
        <w:tabs>
          <w:tab w:val="left" w:pos="284"/>
          <w:tab w:val="left" w:pos="4678"/>
        </w:tabs>
        <w:spacing w:after="0"/>
        <w:jc w:val="both"/>
        <w:rPr>
          <w:rFonts w:cs="Arial"/>
        </w:rPr>
      </w:pPr>
      <w:r w:rsidRPr="00021761">
        <w:rPr>
          <w:rFonts w:cs="Arial"/>
        </w:rPr>
        <w:t>DIČ:</w:t>
      </w:r>
      <w:r w:rsidRPr="00021761">
        <w:rPr>
          <w:rFonts w:cs="Arial"/>
        </w:rPr>
        <w:tab/>
      </w:r>
      <w:r w:rsidRPr="00021761">
        <w:rPr>
          <w:rFonts w:cs="Arial"/>
          <w:b/>
          <w:bCs/>
          <w:snapToGrid w:val="0"/>
          <w:highlight w:val="yellow"/>
        </w:rPr>
        <w:t xml:space="preserve">[DOPLNIT] </w:t>
      </w:r>
      <w:r w:rsidRPr="002D5D02">
        <w:rPr>
          <w:rFonts w:cs="Arial"/>
          <w:b/>
          <w:bCs/>
          <w:i/>
          <w:iCs/>
          <w:snapToGrid w:val="0"/>
          <w:highlight w:val="yellow"/>
        </w:rPr>
        <w:t>je/není plátcem DPH</w:t>
      </w:r>
    </w:p>
    <w:p w14:paraId="062532AE" w14:textId="77777777" w:rsidR="000B14A4" w:rsidRPr="00021761" w:rsidRDefault="000B14A4" w:rsidP="000B14A4">
      <w:pPr>
        <w:spacing w:after="0"/>
        <w:jc w:val="both"/>
        <w:rPr>
          <w:rFonts w:cs="Arial"/>
        </w:rPr>
      </w:pPr>
      <w:r w:rsidRPr="00021761">
        <w:rPr>
          <w:rFonts w:cs="Arial"/>
        </w:rPr>
        <w:t xml:space="preserve">Společnost je zapsaná v obchodním rejstříku vedeném u </w:t>
      </w:r>
      <w:r w:rsidRPr="00021761">
        <w:rPr>
          <w:rFonts w:cs="Arial"/>
          <w:b/>
          <w:bCs/>
          <w:snapToGrid w:val="0"/>
          <w:highlight w:val="yellow"/>
        </w:rPr>
        <w:t>[DOPLNIT]</w:t>
      </w:r>
      <w:r w:rsidRPr="00021761">
        <w:rPr>
          <w:rFonts w:cs="Arial"/>
        </w:rPr>
        <w:t xml:space="preserve">, oddíl </w:t>
      </w:r>
      <w:r w:rsidRPr="00021761">
        <w:rPr>
          <w:rFonts w:cs="Arial"/>
          <w:b/>
          <w:bCs/>
          <w:snapToGrid w:val="0"/>
          <w:highlight w:val="yellow"/>
        </w:rPr>
        <w:t>[DOPLNIT]</w:t>
      </w:r>
      <w:r w:rsidRPr="00021761">
        <w:rPr>
          <w:rFonts w:cs="Arial"/>
        </w:rPr>
        <w:t xml:space="preserve">, vložka </w:t>
      </w:r>
      <w:r w:rsidRPr="00021761">
        <w:rPr>
          <w:rFonts w:cs="Arial"/>
          <w:b/>
          <w:bCs/>
          <w:snapToGrid w:val="0"/>
          <w:highlight w:val="yellow"/>
        </w:rPr>
        <w:t>[DOPLNIT]</w:t>
      </w:r>
      <w:r w:rsidRPr="00021761">
        <w:rPr>
          <w:rFonts w:cs="Arial"/>
          <w:snapToGrid w:val="0"/>
        </w:rPr>
        <w:t>.</w:t>
      </w:r>
    </w:p>
    <w:p w14:paraId="13F501DD" w14:textId="38750A3D" w:rsidR="00021761" w:rsidRPr="00021761" w:rsidRDefault="00021761" w:rsidP="00021761">
      <w:pPr>
        <w:tabs>
          <w:tab w:val="left" w:pos="2127"/>
          <w:tab w:val="left" w:pos="4800"/>
        </w:tabs>
        <w:spacing w:after="0"/>
        <w:jc w:val="both"/>
        <w:rPr>
          <w:rFonts w:cs="Arial"/>
          <w:snapToGrid w:val="0"/>
          <w:szCs w:val="22"/>
        </w:rPr>
      </w:pPr>
      <w:r w:rsidRPr="00021761">
        <w:rPr>
          <w:rFonts w:cs="Arial"/>
        </w:rPr>
        <w:t>(dále jen „</w:t>
      </w:r>
      <w:r w:rsidR="000F4128" w:rsidRPr="00B05B5C">
        <w:rPr>
          <w:rFonts w:cs="Arial"/>
          <w:b/>
          <w:bCs/>
        </w:rPr>
        <w:t>příkazník</w:t>
      </w:r>
      <w:r w:rsidRPr="00021761">
        <w:rPr>
          <w:rFonts w:cs="Arial"/>
        </w:rPr>
        <w:t>“)</w:t>
      </w:r>
    </w:p>
    <w:p w14:paraId="729BF2C4" w14:textId="77777777" w:rsidR="00AD52F8" w:rsidRDefault="00AD52F8" w:rsidP="00AD52F8">
      <w:pPr>
        <w:jc w:val="both"/>
        <w:rPr>
          <w:rFonts w:cs="Arial"/>
          <w:szCs w:val="22"/>
        </w:rPr>
      </w:pPr>
    </w:p>
    <w:p w14:paraId="54CB69DC" w14:textId="02587392" w:rsidR="00AD52F8" w:rsidRPr="00825FD1" w:rsidRDefault="00AD52F8" w:rsidP="00AD52F8">
      <w:pPr>
        <w:jc w:val="both"/>
        <w:rPr>
          <w:rFonts w:cs="Arial"/>
          <w:b/>
          <w:i/>
          <w:szCs w:val="22"/>
        </w:rPr>
      </w:pPr>
      <w:r w:rsidRPr="00825FD1">
        <w:rPr>
          <w:rFonts w:cs="Arial"/>
          <w:szCs w:val="22"/>
        </w:rPr>
        <w:lastRenderedPageBreak/>
        <w:t>Na základě výsledku výběrového řízení provedené v souladu s příslušnými ustanoveními zákona č.</w:t>
      </w:r>
      <w:r w:rsidR="003D2A4B">
        <w:rPr>
          <w:rFonts w:cs="Arial"/>
          <w:szCs w:val="22"/>
        </w:rPr>
        <w:t> </w:t>
      </w:r>
      <w:r w:rsidRPr="00825FD1">
        <w:rPr>
          <w:rFonts w:cs="Arial"/>
          <w:szCs w:val="22"/>
        </w:rPr>
        <w:t>134/2016 Sb., o</w:t>
      </w:r>
      <w:r w:rsidR="003D2A4B">
        <w:rPr>
          <w:rFonts w:cs="Arial"/>
          <w:szCs w:val="22"/>
        </w:rPr>
        <w:t> </w:t>
      </w:r>
      <w:r w:rsidRPr="00825FD1">
        <w:rPr>
          <w:rFonts w:cs="Arial"/>
          <w:szCs w:val="22"/>
        </w:rPr>
        <w:t>zadávání veřejných zakázek, ve znění pozdějších předpisů (dále jen „</w:t>
      </w:r>
      <w:r w:rsidRPr="00825FD1">
        <w:rPr>
          <w:rFonts w:cs="Arial"/>
          <w:snapToGrid w:val="0"/>
          <w:szCs w:val="22"/>
        </w:rPr>
        <w:t xml:space="preserve">ZZVZ“) </w:t>
      </w:r>
      <w:r w:rsidRPr="00825FD1">
        <w:rPr>
          <w:rFonts w:cs="Arial"/>
          <w:szCs w:val="22"/>
        </w:rPr>
        <w:t xml:space="preserve">uzavírají smluvní strany tuto </w:t>
      </w:r>
      <w:r>
        <w:rPr>
          <w:rFonts w:cs="Arial"/>
          <w:szCs w:val="22"/>
        </w:rPr>
        <w:t>s</w:t>
      </w:r>
      <w:r w:rsidRPr="00825FD1">
        <w:rPr>
          <w:rFonts w:cs="Arial"/>
          <w:szCs w:val="22"/>
        </w:rPr>
        <w:t>mlouvu.</w:t>
      </w:r>
    </w:p>
    <w:p w14:paraId="71E5E5B8" w14:textId="77777777" w:rsidR="00667832" w:rsidRDefault="00667832" w:rsidP="0077221F">
      <w:pPr>
        <w:spacing w:after="0"/>
        <w:rPr>
          <w:rFonts w:cs="Arial"/>
          <w:szCs w:val="22"/>
        </w:rPr>
      </w:pPr>
    </w:p>
    <w:p w14:paraId="3FE2AC31" w14:textId="7B16C01D" w:rsidR="00734660" w:rsidRPr="00AB5E77" w:rsidRDefault="00E25ED8" w:rsidP="00A57A34">
      <w:pPr>
        <w:pStyle w:val="l-L1"/>
        <w:rPr>
          <w:szCs w:val="22"/>
        </w:rPr>
      </w:pPr>
      <w:r>
        <w:t>P</w:t>
      </w:r>
      <w:r w:rsidR="00734660" w:rsidRPr="00A57A34">
        <w:t>ředmět</w:t>
      </w:r>
      <w:r>
        <w:t xml:space="preserve"> a účel</w:t>
      </w:r>
      <w:r w:rsidR="00734660" w:rsidRPr="00A57A34">
        <w:t xml:space="preserve"> smlouvy</w:t>
      </w:r>
    </w:p>
    <w:p w14:paraId="54A10706" w14:textId="3A3CF868" w:rsidR="00784DB4" w:rsidRPr="00784DB4" w:rsidRDefault="0057161A" w:rsidP="00C64751">
      <w:pPr>
        <w:pStyle w:val="l-L2"/>
        <w:numPr>
          <w:ilvl w:val="0"/>
          <w:numId w:val="17"/>
        </w:numPr>
        <w:ind w:left="357" w:hanging="357"/>
      </w:pPr>
      <w:bookmarkStart w:id="2" w:name="_Ref376451281"/>
      <w:r w:rsidRPr="00C91072">
        <w:rPr>
          <w:bCs/>
        </w:rPr>
        <w:t>Příkazník</w:t>
      </w:r>
      <w:r w:rsidR="00E953AF" w:rsidRPr="00C91072">
        <w:t xml:space="preserve"> se zavazuje, že v</w:t>
      </w:r>
      <w:r w:rsidR="00174DF9" w:rsidRPr="00C91072">
        <w:t xml:space="preserve"> </w:t>
      </w:r>
      <w:r w:rsidR="00E953AF" w:rsidRPr="00C91072">
        <w:t>rozsahu a za podmínek dohodnutý</w:t>
      </w:r>
      <w:r w:rsidR="00511799" w:rsidRPr="00C91072">
        <w:t>ch v</w:t>
      </w:r>
      <w:r w:rsidR="00174DF9" w:rsidRPr="00C91072">
        <w:t xml:space="preserve"> </w:t>
      </w:r>
      <w:r w:rsidR="00511799" w:rsidRPr="00C91072">
        <w:t>této smlouvě pro</w:t>
      </w:r>
      <w:r w:rsidR="00CC35C5" w:rsidRPr="00C91072">
        <w:t> </w:t>
      </w:r>
      <w:r w:rsidR="00514034" w:rsidRPr="00C91072">
        <w:t>příkazce</w:t>
      </w:r>
      <w:r w:rsidR="00E953AF" w:rsidRPr="00C91072">
        <w:t xml:space="preserve">, na jeho účet a jeho jménem vykoná a </w:t>
      </w:r>
      <w:r w:rsidR="00245494" w:rsidRPr="00C91072">
        <w:t>provede činnost koordinátora bezpečnosti a ochrany zdraví při práci (dále jen „koordinátor BOZP“</w:t>
      </w:r>
      <w:r w:rsidR="00C03D79">
        <w:rPr>
          <w:lang w:val="cs-CZ"/>
        </w:rPr>
        <w:t>)</w:t>
      </w:r>
      <w:r w:rsidR="00245494" w:rsidRPr="00C91072">
        <w:t xml:space="preserve"> dle zákona č.</w:t>
      </w:r>
      <w:r w:rsidR="003D2A4B">
        <w:rPr>
          <w:lang w:val="cs-CZ"/>
        </w:rPr>
        <w:t> </w:t>
      </w:r>
      <w:r w:rsidR="00245494" w:rsidRPr="00C91072">
        <w:t>309/2006 Sb., kterým se upravují další požadavky bezpečnosti a ochrany zdraví při práci v pracovněprávních vztazích a</w:t>
      </w:r>
      <w:r w:rsidR="00592C21">
        <w:rPr>
          <w:lang w:val="cs-CZ"/>
        </w:rPr>
        <w:t> </w:t>
      </w:r>
      <w:r w:rsidR="00245494" w:rsidRPr="00C91072">
        <w:t>o</w:t>
      </w:r>
      <w:r w:rsidR="009B7172">
        <w:rPr>
          <w:lang w:val="cs-CZ"/>
        </w:rPr>
        <w:t> </w:t>
      </w:r>
      <w:r w:rsidR="00245494" w:rsidRPr="00C91072">
        <w:t>zajištění bezpečnosti a ochrany zdraví při činnosti nebo poskytování služeb mimo</w:t>
      </w:r>
      <w:r w:rsidR="003A77A0">
        <w:rPr>
          <w:lang w:val="cs-CZ"/>
        </w:rPr>
        <w:t> </w:t>
      </w:r>
      <w:r w:rsidR="00245494" w:rsidRPr="00C91072">
        <w:t>pracovněprávní vztahy (zákon o zajištění dalších podmínek bezpečnosti a ochrany zdraví při</w:t>
      </w:r>
      <w:r w:rsidR="003A77A0">
        <w:rPr>
          <w:lang w:val="cs-CZ"/>
        </w:rPr>
        <w:t> </w:t>
      </w:r>
      <w:r w:rsidR="00245494" w:rsidRPr="00C91072">
        <w:t>práci), v</w:t>
      </w:r>
      <w:r w:rsidR="00935DBE" w:rsidRPr="00C91072">
        <w:t>e</w:t>
      </w:r>
      <w:r w:rsidR="00174DF9" w:rsidRPr="00C91072">
        <w:t xml:space="preserve"> </w:t>
      </w:r>
      <w:r w:rsidR="00245494" w:rsidRPr="00C91072">
        <w:t xml:space="preserve">znění </w:t>
      </w:r>
      <w:r w:rsidR="00935DBE" w:rsidRPr="00C91072">
        <w:t xml:space="preserve">pozdějších předpisů </w:t>
      </w:r>
      <w:r w:rsidR="00245494" w:rsidRPr="00C91072">
        <w:t>(dále jen „zákon č.</w:t>
      </w:r>
      <w:r w:rsidR="003D2A4B">
        <w:rPr>
          <w:lang w:val="cs-CZ"/>
        </w:rPr>
        <w:t> </w:t>
      </w:r>
      <w:r w:rsidR="00245494" w:rsidRPr="00C91072">
        <w:t>309/2006 Sb.“), a</w:t>
      </w:r>
      <w:r w:rsidR="003D2A4B">
        <w:rPr>
          <w:lang w:val="cs-CZ"/>
        </w:rPr>
        <w:t> </w:t>
      </w:r>
      <w:r w:rsidR="00245494" w:rsidRPr="00C91072">
        <w:t>dle</w:t>
      </w:r>
      <w:r w:rsidR="003A77A0">
        <w:rPr>
          <w:lang w:val="cs-CZ"/>
        </w:rPr>
        <w:t> </w:t>
      </w:r>
      <w:r w:rsidR="00245494" w:rsidRPr="00C91072">
        <w:t>prováděcích předpisů k</w:t>
      </w:r>
      <w:r w:rsidR="00174DF9" w:rsidRPr="00C91072">
        <w:t xml:space="preserve"> </w:t>
      </w:r>
      <w:r w:rsidR="00245494" w:rsidRPr="00C91072">
        <w:t>tomuto zákonu, zejména dle nařízení vlády č.</w:t>
      </w:r>
      <w:r w:rsidR="003D2A4B">
        <w:rPr>
          <w:lang w:val="cs-CZ"/>
        </w:rPr>
        <w:t> </w:t>
      </w:r>
      <w:r w:rsidR="00245494" w:rsidRPr="00C91072">
        <w:t>591/2006 Sb., o</w:t>
      </w:r>
      <w:r w:rsidR="003D2A4B">
        <w:rPr>
          <w:lang w:val="cs-CZ"/>
        </w:rPr>
        <w:t> </w:t>
      </w:r>
      <w:r w:rsidR="00245494" w:rsidRPr="00C91072">
        <w:t>bližších minimálních požadavcích na bezpečnost a ochranu zdraví při práci na staveništích (dále jen „nařízení vlády č.</w:t>
      </w:r>
      <w:r w:rsidR="003D2A4B">
        <w:rPr>
          <w:lang w:val="cs-CZ"/>
        </w:rPr>
        <w:t> </w:t>
      </w:r>
      <w:r w:rsidR="00245494" w:rsidRPr="00C91072">
        <w:t xml:space="preserve">591/2006 Sb.“) </w:t>
      </w:r>
      <w:r w:rsidR="00585F0F" w:rsidRPr="00C91072">
        <w:t>v</w:t>
      </w:r>
      <w:r w:rsidR="003D2A4B">
        <w:rPr>
          <w:lang w:val="cs-CZ"/>
        </w:rPr>
        <w:t> </w:t>
      </w:r>
      <w:r w:rsidR="00585F0F" w:rsidRPr="00C91072">
        <w:t xml:space="preserve">rozsahu dle </w:t>
      </w:r>
      <w:r w:rsidR="00DB2D22">
        <w:rPr>
          <w:lang w:val="cs-CZ"/>
        </w:rPr>
        <w:t>čl.</w:t>
      </w:r>
      <w:r w:rsidR="003D2A4B">
        <w:rPr>
          <w:lang w:val="cs-CZ"/>
        </w:rPr>
        <w:t> </w:t>
      </w:r>
      <w:r w:rsidR="00DB2D22">
        <w:rPr>
          <w:lang w:val="cs-CZ"/>
        </w:rPr>
        <w:t>II</w:t>
      </w:r>
      <w:r w:rsidR="00585F0F" w:rsidRPr="00C91072">
        <w:t xml:space="preserve"> této smlouvy</w:t>
      </w:r>
      <w:r w:rsidR="00245494" w:rsidRPr="00C91072">
        <w:t xml:space="preserve"> </w:t>
      </w:r>
      <w:r w:rsidR="00E953AF" w:rsidRPr="00C91072">
        <w:t>pro stavb</w:t>
      </w:r>
      <w:r w:rsidR="00DC495A" w:rsidRPr="00C91072">
        <w:t>u</w:t>
      </w:r>
      <w:r w:rsidR="00784DB4">
        <w:rPr>
          <w:lang w:val="cs-CZ"/>
        </w:rPr>
        <w:t>:</w:t>
      </w:r>
    </w:p>
    <w:bookmarkEnd w:id="2"/>
    <w:p w14:paraId="62EAD772" w14:textId="66D1A872" w:rsidR="002D2E9C" w:rsidRDefault="006B399C" w:rsidP="002D2E9C">
      <w:pPr>
        <w:pStyle w:val="l-L2"/>
        <w:tabs>
          <w:tab w:val="left" w:pos="2268"/>
        </w:tabs>
        <w:ind w:left="357"/>
        <w:rPr>
          <w:rStyle w:val="l-L2Char"/>
        </w:rPr>
      </w:pPr>
      <w:r>
        <w:rPr>
          <w:rStyle w:val="l-L2Char"/>
          <w:rFonts w:cs="Arial"/>
          <w:szCs w:val="22"/>
        </w:rPr>
        <w:tab/>
      </w:r>
      <w:r w:rsidR="002D2E9C" w:rsidRPr="00397219">
        <w:rPr>
          <w:rStyle w:val="l-L2Char"/>
          <w:rFonts w:cs="Arial"/>
          <w:szCs w:val="22"/>
        </w:rPr>
        <w:t>Název stavby:</w:t>
      </w:r>
      <w:r w:rsidR="002D2E9C" w:rsidRPr="00397219">
        <w:rPr>
          <w:rStyle w:val="l-L2Char"/>
          <w:rFonts w:cs="Arial"/>
          <w:szCs w:val="22"/>
        </w:rPr>
        <w:tab/>
      </w:r>
      <w:r w:rsidR="002D2E9C">
        <w:rPr>
          <w:b/>
          <w:snapToGrid w:val="0"/>
        </w:rPr>
        <w:t>Vodohospodářská opatření Újezdec</w:t>
      </w:r>
    </w:p>
    <w:p w14:paraId="66581A70" w14:textId="77777777" w:rsidR="002D2E9C" w:rsidRDefault="002D2E9C" w:rsidP="002D2E9C">
      <w:pPr>
        <w:pStyle w:val="l-L2"/>
        <w:tabs>
          <w:tab w:val="left" w:pos="2268"/>
        </w:tabs>
        <w:ind w:left="357"/>
        <w:rPr>
          <w:rStyle w:val="l-L2Char"/>
        </w:rPr>
      </w:pPr>
      <w:r>
        <w:rPr>
          <w:rStyle w:val="l-L2Char"/>
          <w:rFonts w:cs="Arial"/>
          <w:szCs w:val="22"/>
        </w:rPr>
        <w:tab/>
      </w:r>
      <w:r w:rsidRPr="005C59DC">
        <w:rPr>
          <w:rStyle w:val="l-L2Char"/>
          <w:rFonts w:cs="Arial"/>
          <w:szCs w:val="22"/>
        </w:rPr>
        <w:t>Místo stavby:</w:t>
      </w:r>
      <w:r w:rsidRPr="005C59DC">
        <w:rPr>
          <w:rStyle w:val="l-L2Char"/>
          <w:rFonts w:cs="Arial"/>
          <w:szCs w:val="22"/>
        </w:rPr>
        <w:tab/>
      </w:r>
      <w:r w:rsidRPr="002D72F5">
        <w:rPr>
          <w:bCs/>
          <w:snapToGrid w:val="0"/>
        </w:rPr>
        <w:t>k.ú. Újezdec, okres Kutná Hora</w:t>
      </w:r>
    </w:p>
    <w:p w14:paraId="5CFB1559" w14:textId="5261B918" w:rsidR="002D2E9C" w:rsidRPr="002D72F5" w:rsidRDefault="002D2E9C" w:rsidP="00DB1F38">
      <w:pPr>
        <w:pStyle w:val="l-L2"/>
        <w:tabs>
          <w:tab w:val="left" w:pos="2268"/>
        </w:tabs>
        <w:ind w:left="357"/>
      </w:pPr>
      <w:r>
        <w:rPr>
          <w:rStyle w:val="l-L2Char"/>
          <w:rFonts w:cs="Arial"/>
          <w:szCs w:val="22"/>
        </w:rPr>
        <w:tab/>
      </w:r>
      <w:r w:rsidRPr="005C59DC">
        <w:rPr>
          <w:rStyle w:val="l-L2Char"/>
          <w:rFonts w:cs="Arial"/>
          <w:szCs w:val="22"/>
        </w:rPr>
        <w:t>Popis stavby:</w:t>
      </w:r>
      <w:r w:rsidRPr="005C59DC">
        <w:rPr>
          <w:rStyle w:val="l-L2Char"/>
          <w:rFonts w:cs="Arial"/>
          <w:szCs w:val="22"/>
        </w:rPr>
        <w:tab/>
      </w:r>
      <w:r w:rsidR="00DB1F38">
        <w:rPr>
          <w:rStyle w:val="l-L2Char"/>
          <w:rFonts w:cs="Arial"/>
          <w:szCs w:val="22"/>
        </w:rPr>
        <w:t>V</w:t>
      </w:r>
      <w:r w:rsidR="000F7EC9" w:rsidRPr="002D72F5">
        <w:t xml:space="preserve">ýstavba příkopu OP1, průlehu PEO1, cesty C3 </w:t>
      </w:r>
      <w:r w:rsidR="002D72F5" w:rsidRPr="002D72F5">
        <w:t xml:space="preserve">včetně </w:t>
      </w:r>
      <w:r w:rsidR="00DB1F38">
        <w:t xml:space="preserve">doprovodné </w:t>
      </w:r>
      <w:r w:rsidR="002D72F5" w:rsidRPr="002D72F5">
        <w:t>výsadby IP1 v souladu se chváleným návrhem komplexních pozemkových úprav</w:t>
      </w:r>
      <w:r w:rsidR="002D72F5">
        <w:t xml:space="preserve">. </w:t>
      </w:r>
      <w:r w:rsidR="00DB1F38" w:rsidRPr="00DB1F38">
        <w:rPr>
          <w:lang w:val="cs-CZ"/>
        </w:rPr>
        <w:t>Podrobnou definici p</w:t>
      </w:r>
      <w:r w:rsidR="00DB1F38" w:rsidRPr="00DB1F38">
        <w:rPr>
          <w:rFonts w:hint="eastAsia"/>
          <w:lang w:val="cs-CZ"/>
        </w:rPr>
        <w:t>ř</w:t>
      </w:r>
      <w:r w:rsidR="00DB1F38" w:rsidRPr="00DB1F38">
        <w:rPr>
          <w:lang w:val="cs-CZ"/>
        </w:rPr>
        <w:t>edm</w:t>
      </w:r>
      <w:r w:rsidR="00DB1F38" w:rsidRPr="00DB1F38">
        <w:rPr>
          <w:rFonts w:hint="eastAsia"/>
          <w:lang w:val="cs-CZ"/>
        </w:rPr>
        <w:t>ě</w:t>
      </w:r>
      <w:r w:rsidR="00DB1F38" w:rsidRPr="00DB1F38">
        <w:rPr>
          <w:lang w:val="cs-CZ"/>
        </w:rPr>
        <w:t>tu ve</w:t>
      </w:r>
      <w:r w:rsidR="00DB1F38" w:rsidRPr="00DB1F38">
        <w:rPr>
          <w:rFonts w:hint="eastAsia"/>
          <w:lang w:val="cs-CZ"/>
        </w:rPr>
        <w:t>ř</w:t>
      </w:r>
      <w:r w:rsidR="00DB1F38" w:rsidRPr="00DB1F38">
        <w:rPr>
          <w:lang w:val="cs-CZ"/>
        </w:rPr>
        <w:t>ejn</w:t>
      </w:r>
      <w:r w:rsidR="00DB1F38" w:rsidRPr="00DB1F38">
        <w:rPr>
          <w:rFonts w:hint="eastAsia"/>
          <w:lang w:val="cs-CZ"/>
        </w:rPr>
        <w:t>é</w:t>
      </w:r>
      <w:r w:rsidR="00DB1F38" w:rsidRPr="00DB1F38">
        <w:rPr>
          <w:lang w:val="cs-CZ"/>
        </w:rPr>
        <w:t xml:space="preserve"> zak</w:t>
      </w:r>
      <w:r w:rsidR="00DB1F38" w:rsidRPr="00DB1F38">
        <w:rPr>
          <w:rFonts w:hint="eastAsia"/>
          <w:lang w:val="cs-CZ"/>
        </w:rPr>
        <w:t>á</w:t>
      </w:r>
      <w:r w:rsidR="00DB1F38" w:rsidRPr="00DB1F38">
        <w:rPr>
          <w:lang w:val="cs-CZ"/>
        </w:rPr>
        <w:t>zky a technick</w:t>
      </w:r>
      <w:r w:rsidR="00DB1F38" w:rsidRPr="00DB1F38">
        <w:rPr>
          <w:rFonts w:hint="eastAsia"/>
          <w:lang w:val="cs-CZ"/>
        </w:rPr>
        <w:t>é</w:t>
      </w:r>
      <w:r w:rsidR="00DB1F38" w:rsidRPr="00DB1F38">
        <w:rPr>
          <w:lang w:val="cs-CZ"/>
        </w:rPr>
        <w:t xml:space="preserve"> podm</w:t>
      </w:r>
      <w:r w:rsidR="00DB1F38" w:rsidRPr="00DB1F38">
        <w:rPr>
          <w:rFonts w:hint="eastAsia"/>
          <w:lang w:val="cs-CZ"/>
        </w:rPr>
        <w:t>í</w:t>
      </w:r>
      <w:r w:rsidR="00DB1F38" w:rsidRPr="00DB1F38">
        <w:rPr>
          <w:lang w:val="cs-CZ"/>
        </w:rPr>
        <w:t>nky stanovuje projektov</w:t>
      </w:r>
      <w:r w:rsidR="00DB1F38" w:rsidRPr="00DB1F38">
        <w:rPr>
          <w:rFonts w:hint="eastAsia"/>
          <w:lang w:val="cs-CZ"/>
        </w:rPr>
        <w:t>á</w:t>
      </w:r>
      <w:r w:rsidR="00DB1F38">
        <w:rPr>
          <w:lang w:val="cs-CZ"/>
        </w:rPr>
        <w:t xml:space="preserve"> </w:t>
      </w:r>
      <w:r w:rsidR="00DB1F38" w:rsidRPr="00DB1F38">
        <w:rPr>
          <w:lang w:val="cs-CZ"/>
        </w:rPr>
        <w:t>dokumentace vypracovan</w:t>
      </w:r>
      <w:r w:rsidR="00DB1F38" w:rsidRPr="00DB1F38">
        <w:rPr>
          <w:rFonts w:hint="eastAsia"/>
          <w:lang w:val="cs-CZ"/>
        </w:rPr>
        <w:t>á</w:t>
      </w:r>
      <w:r w:rsidR="00DB1F38" w:rsidRPr="00DB1F38">
        <w:rPr>
          <w:lang w:val="cs-CZ"/>
        </w:rPr>
        <w:t xml:space="preserve"> projek</w:t>
      </w:r>
      <w:r w:rsidR="00DB1F38" w:rsidRPr="00DB1F38">
        <w:rPr>
          <w:rFonts w:hint="eastAsia"/>
          <w:lang w:val="cs-CZ"/>
        </w:rPr>
        <w:t>č</w:t>
      </w:r>
      <w:r w:rsidR="00DB1F38" w:rsidRPr="00DB1F38">
        <w:rPr>
          <w:lang w:val="cs-CZ"/>
        </w:rPr>
        <w:t>n</w:t>
      </w:r>
      <w:r w:rsidR="00DB1F38" w:rsidRPr="00DB1F38">
        <w:rPr>
          <w:rFonts w:hint="eastAsia"/>
          <w:lang w:val="cs-CZ"/>
        </w:rPr>
        <w:t>í</w:t>
      </w:r>
      <w:r w:rsidR="00DB1F38" w:rsidRPr="00DB1F38">
        <w:rPr>
          <w:lang w:val="cs-CZ"/>
        </w:rPr>
        <w:t xml:space="preserve"> spole</w:t>
      </w:r>
      <w:r w:rsidR="00DB1F38" w:rsidRPr="00DB1F38">
        <w:rPr>
          <w:rFonts w:hint="eastAsia"/>
          <w:lang w:val="cs-CZ"/>
        </w:rPr>
        <w:t>č</w:t>
      </w:r>
      <w:r w:rsidR="00DB1F38" w:rsidRPr="00DB1F38">
        <w:rPr>
          <w:lang w:val="cs-CZ"/>
        </w:rPr>
        <w:t>nost</w:t>
      </w:r>
      <w:r w:rsidR="00DB1F38" w:rsidRPr="00DB1F38">
        <w:rPr>
          <w:rFonts w:hint="eastAsia"/>
          <w:lang w:val="cs-CZ"/>
        </w:rPr>
        <w:t>í</w:t>
      </w:r>
      <w:r w:rsidR="00DB1F38" w:rsidRPr="00DB1F38">
        <w:rPr>
          <w:lang w:val="cs-CZ"/>
        </w:rPr>
        <w:t xml:space="preserve"> </w:t>
      </w:r>
      <w:r w:rsidR="007A573C">
        <w:rPr>
          <w:lang w:val="cs-CZ"/>
        </w:rPr>
        <w:t>„</w:t>
      </w:r>
      <w:r w:rsidR="00DB1F38" w:rsidRPr="00DB1F38">
        <w:rPr>
          <w:lang w:val="cs-CZ"/>
        </w:rPr>
        <w:t>Agroprojekce Litomy</w:t>
      </w:r>
      <w:r w:rsidR="00DB1F38" w:rsidRPr="00DB1F38">
        <w:rPr>
          <w:rFonts w:hint="eastAsia"/>
          <w:lang w:val="cs-CZ"/>
        </w:rPr>
        <w:t>š</w:t>
      </w:r>
      <w:r w:rsidR="00DB1F38" w:rsidRPr="00DB1F38">
        <w:rPr>
          <w:lang w:val="cs-CZ"/>
        </w:rPr>
        <w:t xml:space="preserve">l </w:t>
      </w:r>
      <w:proofErr w:type="spellStart"/>
      <w:proofErr w:type="gramStart"/>
      <w:r w:rsidR="00DB1F38" w:rsidRPr="00DB1F38">
        <w:rPr>
          <w:lang w:val="cs-CZ"/>
        </w:rPr>
        <w:t>s</w:t>
      </w:r>
      <w:r w:rsidR="007A573C">
        <w:rPr>
          <w:lang w:val="cs-CZ"/>
        </w:rPr>
        <w:t>pol</w:t>
      </w:r>
      <w:r w:rsidR="00DB1F38" w:rsidRPr="00DB1F38">
        <w:rPr>
          <w:lang w:val="cs-CZ"/>
        </w:rPr>
        <w:t>.</w:t>
      </w:r>
      <w:r w:rsidR="007A573C">
        <w:rPr>
          <w:lang w:val="cs-CZ"/>
        </w:rPr>
        <w:t>s</w:t>
      </w:r>
      <w:proofErr w:type="spellEnd"/>
      <w:proofErr w:type="gramEnd"/>
      <w:r w:rsidR="007A573C">
        <w:rPr>
          <w:lang w:val="cs-CZ"/>
        </w:rPr>
        <w:t xml:space="preserve"> </w:t>
      </w:r>
      <w:r w:rsidR="00DB1F38" w:rsidRPr="00DB1F38">
        <w:rPr>
          <w:lang w:val="cs-CZ"/>
        </w:rPr>
        <w:t>r.o.</w:t>
      </w:r>
      <w:r w:rsidR="007A573C">
        <w:rPr>
          <w:lang w:val="cs-CZ"/>
        </w:rPr>
        <w:t>“</w:t>
      </w:r>
      <w:r w:rsidR="00DB1F38" w:rsidRPr="00DB1F38">
        <w:rPr>
          <w:lang w:val="cs-CZ"/>
        </w:rPr>
        <w:t>, Rokycanova</w:t>
      </w:r>
      <w:r w:rsidR="00DB1F38">
        <w:rPr>
          <w:lang w:val="cs-CZ"/>
        </w:rPr>
        <w:t xml:space="preserve"> </w:t>
      </w:r>
      <w:r w:rsidR="00DB1F38" w:rsidRPr="00DB1F38">
        <w:rPr>
          <w:lang w:val="cs-CZ"/>
        </w:rPr>
        <w:t>114/IV, 566 01 Vysok</w:t>
      </w:r>
      <w:r w:rsidR="00DB1F38" w:rsidRPr="00DB1F38">
        <w:rPr>
          <w:rFonts w:hint="eastAsia"/>
          <w:lang w:val="cs-CZ"/>
        </w:rPr>
        <w:t>é</w:t>
      </w:r>
      <w:r w:rsidR="00DB1F38" w:rsidRPr="00DB1F38">
        <w:rPr>
          <w:lang w:val="cs-CZ"/>
        </w:rPr>
        <w:t xml:space="preserve"> M</w:t>
      </w:r>
      <w:r w:rsidR="00DB1F38" w:rsidRPr="00DB1F38">
        <w:rPr>
          <w:rFonts w:hint="eastAsia"/>
          <w:lang w:val="cs-CZ"/>
        </w:rPr>
        <w:t>ý</w:t>
      </w:r>
      <w:r w:rsidR="00DB1F38" w:rsidRPr="00DB1F38">
        <w:rPr>
          <w:lang w:val="cs-CZ"/>
        </w:rPr>
        <w:t>to, I</w:t>
      </w:r>
      <w:r w:rsidR="00DB1F38" w:rsidRPr="00DB1F38">
        <w:rPr>
          <w:rFonts w:hint="eastAsia"/>
          <w:lang w:val="cs-CZ"/>
        </w:rPr>
        <w:t>Č</w:t>
      </w:r>
      <w:r w:rsidR="00DB1F38" w:rsidRPr="00DB1F38">
        <w:rPr>
          <w:lang w:val="cs-CZ"/>
        </w:rPr>
        <w:t>O 64255611, pod zak</w:t>
      </w:r>
      <w:r w:rsidR="00DB1F38" w:rsidRPr="00DB1F38">
        <w:rPr>
          <w:rFonts w:hint="eastAsia"/>
          <w:lang w:val="cs-CZ"/>
        </w:rPr>
        <w:t>á</w:t>
      </w:r>
      <w:r w:rsidR="00DB1F38" w:rsidRPr="00DB1F38">
        <w:rPr>
          <w:lang w:val="cs-CZ"/>
        </w:rPr>
        <w:t>zkov</w:t>
      </w:r>
      <w:r w:rsidR="00DB1F38" w:rsidRPr="00DB1F38">
        <w:rPr>
          <w:rFonts w:hint="eastAsia"/>
          <w:lang w:val="cs-CZ"/>
        </w:rPr>
        <w:t>ý</w:t>
      </w:r>
      <w:r w:rsidR="00DB1F38" w:rsidRPr="00DB1F38">
        <w:rPr>
          <w:lang w:val="cs-CZ"/>
        </w:rPr>
        <w:t xml:space="preserve">m </w:t>
      </w:r>
      <w:r w:rsidR="00DB1F38" w:rsidRPr="00DB1F38">
        <w:rPr>
          <w:rFonts w:hint="eastAsia"/>
          <w:lang w:val="cs-CZ"/>
        </w:rPr>
        <w:t>čí</w:t>
      </w:r>
      <w:r w:rsidR="00DB1F38" w:rsidRPr="00DB1F38">
        <w:rPr>
          <w:lang w:val="cs-CZ"/>
        </w:rPr>
        <w:t>slem 021 32/18</w:t>
      </w:r>
      <w:r w:rsidR="00B66BA3">
        <w:rPr>
          <w:lang w:val="cs-CZ"/>
        </w:rPr>
        <w:t>.</w:t>
      </w:r>
    </w:p>
    <w:p w14:paraId="01437042" w14:textId="4A2FE9F3" w:rsidR="00366AC3" w:rsidRPr="00366AC3" w:rsidRDefault="00366AC3" w:rsidP="00366AC3">
      <w:pPr>
        <w:pStyle w:val="l-L2"/>
        <w:tabs>
          <w:tab w:val="left" w:pos="2268"/>
        </w:tabs>
        <w:ind w:left="357"/>
        <w:rPr>
          <w:rStyle w:val="l-L2Char"/>
        </w:rPr>
      </w:pPr>
      <w:r w:rsidRPr="005C59DC">
        <w:rPr>
          <w:rStyle w:val="l-L2Char"/>
          <w:rFonts w:cs="Arial"/>
          <w:szCs w:val="22"/>
        </w:rPr>
        <w:t>(dále jen „stavba“).</w:t>
      </w:r>
    </w:p>
    <w:p w14:paraId="68CE1D2F" w14:textId="237F7772" w:rsidR="00E953AF" w:rsidRPr="00AB5E77" w:rsidRDefault="0096051C" w:rsidP="00C64751">
      <w:pPr>
        <w:pStyle w:val="l-L2"/>
        <w:numPr>
          <w:ilvl w:val="0"/>
          <w:numId w:val="17"/>
        </w:numPr>
        <w:ind w:left="357" w:hanging="357"/>
      </w:pPr>
      <w:r w:rsidRPr="00AB5E77">
        <w:rPr>
          <w:bCs/>
        </w:rPr>
        <w:t>Příkazce</w:t>
      </w:r>
      <w:r w:rsidRPr="00AB5E77">
        <w:t xml:space="preserve"> </w:t>
      </w:r>
      <w:r w:rsidR="00E953AF" w:rsidRPr="00AB5E77">
        <w:t xml:space="preserve">se zavazuje, že za </w:t>
      </w:r>
      <w:r w:rsidR="00F74A52" w:rsidRPr="00AB5E77">
        <w:rPr>
          <w:bCs/>
        </w:rPr>
        <w:t xml:space="preserve">provedení </w:t>
      </w:r>
      <w:r w:rsidR="00BD5F98" w:rsidRPr="00AB5E77">
        <w:rPr>
          <w:bCs/>
          <w:lang w:val="cs-CZ"/>
        </w:rPr>
        <w:t>činnosti</w:t>
      </w:r>
      <w:r w:rsidR="00245494" w:rsidRPr="00AB5E77">
        <w:rPr>
          <w:bCs/>
          <w:lang w:val="cs-CZ"/>
        </w:rPr>
        <w:t xml:space="preserve"> koordinátora BOZP </w:t>
      </w:r>
      <w:r w:rsidR="00E953AF" w:rsidRPr="00AB5E77">
        <w:t xml:space="preserve">zaplatí </w:t>
      </w:r>
      <w:r w:rsidR="0057161A" w:rsidRPr="00AB5E77">
        <w:rPr>
          <w:bCs/>
        </w:rPr>
        <w:t xml:space="preserve">příkazníkovi </w:t>
      </w:r>
      <w:r w:rsidR="00F003DF" w:rsidRPr="00AB5E77">
        <w:rPr>
          <w:bCs/>
        </w:rPr>
        <w:t>odměnu</w:t>
      </w:r>
      <w:r w:rsidR="00F003DF" w:rsidRPr="00AB5E77">
        <w:t xml:space="preserve"> </w:t>
      </w:r>
      <w:r w:rsidR="00E953AF" w:rsidRPr="00AB5E77">
        <w:t>ve</w:t>
      </w:r>
      <w:r w:rsidR="00F7704E" w:rsidRPr="00AB5E77">
        <w:rPr>
          <w:lang w:val="cs-CZ"/>
        </w:rPr>
        <w:t> </w:t>
      </w:r>
      <w:r w:rsidR="00E953AF" w:rsidRPr="00AB5E77">
        <w:t>výši ujednané v</w:t>
      </w:r>
      <w:r w:rsidR="00174DF9" w:rsidRPr="00AB5E77">
        <w:rPr>
          <w:lang w:val="cs-CZ"/>
        </w:rPr>
        <w:t xml:space="preserve"> </w:t>
      </w:r>
      <w:r w:rsidR="00E953AF" w:rsidRPr="00AB5E77">
        <w:t>této smlouvě</w:t>
      </w:r>
      <w:r w:rsidR="00F003DF" w:rsidRPr="00AB5E77">
        <w:rPr>
          <w:bCs/>
        </w:rPr>
        <w:t>, přičemž</w:t>
      </w:r>
      <w:r w:rsidR="00F003DF" w:rsidRPr="00AB5E77">
        <w:t xml:space="preserve"> </w:t>
      </w:r>
      <w:r w:rsidR="00935DBE">
        <w:rPr>
          <w:lang w:val="cs-CZ"/>
        </w:rPr>
        <w:t xml:space="preserve">všechny </w:t>
      </w:r>
      <w:r w:rsidR="00E953AF" w:rsidRPr="00AB5E77">
        <w:t>náklady účelně vynaložené při</w:t>
      </w:r>
      <w:r w:rsidR="003A77A0">
        <w:rPr>
          <w:lang w:val="cs-CZ"/>
        </w:rPr>
        <w:t> </w:t>
      </w:r>
      <w:r w:rsidR="00BD5F98" w:rsidRPr="00AB5E77">
        <w:rPr>
          <w:lang w:val="cs-CZ"/>
        </w:rPr>
        <w:t xml:space="preserve">předmětu </w:t>
      </w:r>
      <w:r w:rsidR="00E953AF" w:rsidRPr="00AB5E77">
        <w:t>pl</w:t>
      </w:r>
      <w:r w:rsidR="00511799" w:rsidRPr="00AB5E77">
        <w:t>nění</w:t>
      </w:r>
      <w:r w:rsidR="00E953AF" w:rsidRPr="00AB5E77">
        <w:t xml:space="preserve"> předmětu této smlouvy</w:t>
      </w:r>
      <w:r w:rsidR="00F003DF" w:rsidRPr="00AB5E77">
        <w:rPr>
          <w:bCs/>
        </w:rPr>
        <w:t xml:space="preserve"> jsou </w:t>
      </w:r>
      <w:r w:rsidR="00935DBE">
        <w:rPr>
          <w:bCs/>
          <w:lang w:val="cs-CZ"/>
        </w:rPr>
        <w:t xml:space="preserve">již </w:t>
      </w:r>
      <w:r w:rsidR="00F003DF" w:rsidRPr="00AB5E77">
        <w:rPr>
          <w:bCs/>
        </w:rPr>
        <w:t>v</w:t>
      </w:r>
      <w:r w:rsidR="00174DF9" w:rsidRPr="00AB5E77">
        <w:rPr>
          <w:bCs/>
          <w:lang w:val="cs-CZ"/>
        </w:rPr>
        <w:t xml:space="preserve"> </w:t>
      </w:r>
      <w:r w:rsidR="00F003DF" w:rsidRPr="00AB5E77">
        <w:rPr>
          <w:bCs/>
        </w:rPr>
        <w:t>této odměně zahrnuty</w:t>
      </w:r>
      <w:r w:rsidR="00E953AF" w:rsidRPr="00AB5E77">
        <w:t>.</w:t>
      </w:r>
    </w:p>
    <w:p w14:paraId="46429374" w14:textId="27EFE1D7" w:rsidR="00A015C9" w:rsidRPr="00AB5E77" w:rsidRDefault="00A015C9" w:rsidP="00C64751">
      <w:pPr>
        <w:pStyle w:val="l-L2"/>
        <w:numPr>
          <w:ilvl w:val="0"/>
          <w:numId w:val="17"/>
        </w:numPr>
        <w:ind w:left="357" w:hanging="357"/>
        <w:rPr>
          <w:bCs/>
        </w:rPr>
      </w:pPr>
      <w:bookmarkStart w:id="3" w:name="_Ref376502893"/>
      <w:r w:rsidRPr="00AB5E77">
        <w:rPr>
          <w:bCs/>
        </w:rPr>
        <w:t>Účelem této smlouvy je řádné zajištění</w:t>
      </w:r>
      <w:r w:rsidR="00BD5F98" w:rsidRPr="00AB5E77">
        <w:rPr>
          <w:bCs/>
          <w:lang w:val="cs-CZ"/>
        </w:rPr>
        <w:t xml:space="preserve"> a provedení činnosti</w:t>
      </w:r>
      <w:r w:rsidRPr="00AB5E77">
        <w:rPr>
          <w:bCs/>
        </w:rPr>
        <w:t xml:space="preserve"> </w:t>
      </w:r>
      <w:r w:rsidR="00245494" w:rsidRPr="00AB5E77">
        <w:rPr>
          <w:bCs/>
          <w:lang w:val="cs-CZ"/>
        </w:rPr>
        <w:t xml:space="preserve">koordinátora BOZP </w:t>
      </w:r>
      <w:r w:rsidRPr="00AB5E77">
        <w:rPr>
          <w:bCs/>
        </w:rPr>
        <w:t>ve vztahu ke</w:t>
      </w:r>
      <w:r w:rsidR="003A77A0">
        <w:rPr>
          <w:bCs/>
          <w:lang w:val="cs-CZ"/>
        </w:rPr>
        <w:t> </w:t>
      </w:r>
      <w:r w:rsidRPr="00AB5E77">
        <w:rPr>
          <w:bCs/>
        </w:rPr>
        <w:t xml:space="preserve">stavbě tak, aby stavba </w:t>
      </w:r>
      <w:r w:rsidR="005759B2" w:rsidRPr="00AB5E77">
        <w:rPr>
          <w:bCs/>
        </w:rPr>
        <w:t>byla</w:t>
      </w:r>
      <w:r w:rsidRPr="00AB5E77">
        <w:rPr>
          <w:bCs/>
        </w:rPr>
        <w:t xml:space="preserve"> provedena</w:t>
      </w:r>
      <w:r w:rsidR="001132C5" w:rsidRPr="00AB5E77">
        <w:rPr>
          <w:bCs/>
        </w:rPr>
        <w:t xml:space="preserve"> zhotovitelem stavby</w:t>
      </w:r>
      <w:r w:rsidRPr="00AB5E77">
        <w:rPr>
          <w:bCs/>
        </w:rPr>
        <w:t xml:space="preserve"> řádně a včas, a to v</w:t>
      </w:r>
      <w:r w:rsidR="00174DF9" w:rsidRPr="00AB5E77">
        <w:rPr>
          <w:bCs/>
          <w:lang w:val="cs-CZ"/>
        </w:rPr>
        <w:t xml:space="preserve"> </w:t>
      </w:r>
      <w:r w:rsidRPr="00AB5E77">
        <w:rPr>
          <w:bCs/>
        </w:rPr>
        <w:t>souladu s požadavky příkazce a veškerými příslušnými právními předpisy.</w:t>
      </w:r>
      <w:bookmarkEnd w:id="3"/>
    </w:p>
    <w:p w14:paraId="024D100E" w14:textId="547D0A06" w:rsidR="007A0A80" w:rsidRPr="007A0A80" w:rsidRDefault="00245494" w:rsidP="00C64751">
      <w:pPr>
        <w:pStyle w:val="l-L2"/>
        <w:numPr>
          <w:ilvl w:val="0"/>
          <w:numId w:val="17"/>
        </w:numPr>
        <w:ind w:left="357" w:hanging="357"/>
        <w:rPr>
          <w:bCs/>
        </w:rPr>
      </w:pPr>
      <w:r w:rsidRPr="00AB5E77">
        <w:rPr>
          <w:bCs/>
          <w:lang w:val="cs-CZ"/>
        </w:rPr>
        <w:t>Příkaz</w:t>
      </w:r>
      <w:r w:rsidR="007800BF" w:rsidRPr="00AB5E77">
        <w:rPr>
          <w:bCs/>
          <w:lang w:val="cs-CZ"/>
        </w:rPr>
        <w:t>ník</w:t>
      </w:r>
      <w:r w:rsidRPr="00AB5E77">
        <w:rPr>
          <w:bCs/>
          <w:lang w:val="cs-CZ"/>
        </w:rPr>
        <w:t xml:space="preserve"> prohlašuje, že je k</w:t>
      </w:r>
      <w:r w:rsidR="003B2FA1" w:rsidRPr="00AB5E77">
        <w:rPr>
          <w:bCs/>
          <w:lang w:val="cs-CZ"/>
        </w:rPr>
        <w:t xml:space="preserve"> </w:t>
      </w:r>
      <w:r w:rsidRPr="00AB5E77">
        <w:rPr>
          <w:bCs/>
          <w:lang w:val="cs-CZ"/>
        </w:rPr>
        <w:t>datu podpisu této smlouvy odborně způsobilý pro výkon činností koordinátora BOZP na staveništi na zák</w:t>
      </w:r>
      <w:r w:rsidR="00172F6A" w:rsidRPr="00AB5E77">
        <w:rPr>
          <w:bCs/>
          <w:lang w:val="cs-CZ"/>
        </w:rPr>
        <w:t xml:space="preserve">ladě osvědčení vydaného </w:t>
      </w:r>
      <w:r w:rsidR="00172F6A" w:rsidRPr="00AB5E77">
        <w:rPr>
          <w:b/>
          <w:highlight w:val="yellow"/>
          <w:lang w:val="en-US"/>
        </w:rPr>
        <w:t>[DOPLNIT]</w:t>
      </w:r>
      <w:r w:rsidR="00172F6A" w:rsidRPr="00AB5E77">
        <w:rPr>
          <w:bCs/>
          <w:lang w:val="cs-CZ"/>
        </w:rPr>
        <w:t xml:space="preserve"> číslo osvědčení </w:t>
      </w:r>
      <w:r w:rsidR="00172F6A" w:rsidRPr="00AB5E77">
        <w:rPr>
          <w:b/>
          <w:highlight w:val="yellow"/>
          <w:lang w:val="en-US"/>
        </w:rPr>
        <w:t>[DOPLNIT]</w:t>
      </w:r>
      <w:bookmarkStart w:id="4" w:name="_Ref376517531"/>
      <w:bookmarkStart w:id="5" w:name="_Ref376500168"/>
      <w:r w:rsidR="00592C21">
        <w:rPr>
          <w:bCs/>
          <w:lang w:val="en-US"/>
        </w:rPr>
        <w:t>.</w:t>
      </w:r>
    </w:p>
    <w:p w14:paraId="2100BBDC" w14:textId="77777777" w:rsidR="007A0A80" w:rsidRPr="007A0A80" w:rsidRDefault="007A0A80" w:rsidP="007A0A80">
      <w:pPr>
        <w:pStyle w:val="l-L2"/>
        <w:tabs>
          <w:tab w:val="clear" w:pos="737"/>
        </w:tabs>
        <w:rPr>
          <w:bCs/>
          <w:lang w:val="en-US"/>
        </w:rPr>
      </w:pPr>
    </w:p>
    <w:p w14:paraId="0432F711" w14:textId="4DD93630" w:rsidR="00FC11FA" w:rsidRPr="005D4EE4" w:rsidRDefault="00490719" w:rsidP="007A0A80">
      <w:pPr>
        <w:pStyle w:val="l-L1"/>
        <w:rPr>
          <w:rFonts w:cs="Times New Roman"/>
          <w:szCs w:val="24"/>
        </w:rPr>
      </w:pPr>
      <w:r w:rsidRPr="005D4EE4">
        <w:t>Rozsah a obsah předmětu plnění</w:t>
      </w:r>
      <w:bookmarkEnd w:id="4"/>
    </w:p>
    <w:p w14:paraId="66800053" w14:textId="70AC039F" w:rsidR="00A365C1" w:rsidRPr="009263EB" w:rsidRDefault="00A365C1" w:rsidP="009263EB">
      <w:pPr>
        <w:pStyle w:val="l-L2"/>
        <w:numPr>
          <w:ilvl w:val="0"/>
          <w:numId w:val="19"/>
        </w:numPr>
        <w:ind w:left="357" w:hanging="357"/>
        <w:rPr>
          <w:bCs/>
        </w:rPr>
      </w:pPr>
      <w:r w:rsidRPr="009263EB">
        <w:rPr>
          <w:bCs/>
        </w:rPr>
        <w:t>Rozsah základní činnosti koordinátora BOZP je stanoven v §</w:t>
      </w:r>
      <w:r w:rsidR="003D2A4B">
        <w:rPr>
          <w:bCs/>
          <w:lang w:val="cs-CZ"/>
        </w:rPr>
        <w:t> </w:t>
      </w:r>
      <w:r w:rsidRPr="009263EB">
        <w:rPr>
          <w:bCs/>
        </w:rPr>
        <w:t>18 zákona č.</w:t>
      </w:r>
      <w:r w:rsidR="003D2A4B">
        <w:rPr>
          <w:bCs/>
          <w:lang w:val="cs-CZ"/>
        </w:rPr>
        <w:t> </w:t>
      </w:r>
      <w:r w:rsidRPr="009263EB">
        <w:rPr>
          <w:bCs/>
        </w:rPr>
        <w:t>309/2006</w:t>
      </w:r>
      <w:r w:rsidR="003B2FA1" w:rsidRPr="009263EB">
        <w:rPr>
          <w:bCs/>
        </w:rPr>
        <w:t xml:space="preserve"> </w:t>
      </w:r>
      <w:r w:rsidRPr="009263EB">
        <w:rPr>
          <w:bCs/>
        </w:rPr>
        <w:t>Sb.</w:t>
      </w:r>
      <w:r w:rsidR="003B2FA1" w:rsidRPr="009263EB">
        <w:rPr>
          <w:bCs/>
        </w:rPr>
        <w:t>,</w:t>
      </w:r>
      <w:r w:rsidRPr="009263EB">
        <w:rPr>
          <w:bCs/>
        </w:rPr>
        <w:t xml:space="preserve"> </w:t>
      </w:r>
      <w:r w:rsidR="00620D85" w:rsidRPr="009263EB">
        <w:rPr>
          <w:bCs/>
        </w:rPr>
        <w:t>a</w:t>
      </w:r>
      <w:r w:rsidR="00782A7A">
        <w:rPr>
          <w:bCs/>
          <w:lang w:val="cs-CZ"/>
        </w:rPr>
        <w:t> </w:t>
      </w:r>
      <w:r w:rsidRPr="009263EB">
        <w:rPr>
          <w:bCs/>
        </w:rPr>
        <w:t>v</w:t>
      </w:r>
      <w:r w:rsidR="00782A7A">
        <w:rPr>
          <w:bCs/>
          <w:lang w:val="cs-CZ"/>
        </w:rPr>
        <w:t> </w:t>
      </w:r>
      <w:r w:rsidRPr="009263EB">
        <w:rPr>
          <w:bCs/>
        </w:rPr>
        <w:t>§</w:t>
      </w:r>
      <w:r w:rsidR="00782A7A">
        <w:rPr>
          <w:bCs/>
          <w:lang w:val="cs-CZ"/>
        </w:rPr>
        <w:t> </w:t>
      </w:r>
      <w:r w:rsidRPr="009263EB">
        <w:rPr>
          <w:bCs/>
        </w:rPr>
        <w:t>7 a</w:t>
      </w:r>
      <w:r w:rsidR="00782A7A">
        <w:rPr>
          <w:bCs/>
          <w:lang w:val="cs-CZ"/>
        </w:rPr>
        <w:t> </w:t>
      </w:r>
      <w:r w:rsidRPr="009263EB">
        <w:rPr>
          <w:bCs/>
        </w:rPr>
        <w:t>§</w:t>
      </w:r>
      <w:r w:rsidR="00782A7A">
        <w:rPr>
          <w:bCs/>
          <w:lang w:val="cs-CZ"/>
        </w:rPr>
        <w:t> </w:t>
      </w:r>
      <w:r w:rsidRPr="009263EB">
        <w:rPr>
          <w:bCs/>
        </w:rPr>
        <w:t>8 nařízení vlády č.</w:t>
      </w:r>
      <w:r w:rsidR="003D2A4B">
        <w:rPr>
          <w:bCs/>
          <w:lang w:val="cs-CZ"/>
        </w:rPr>
        <w:t> </w:t>
      </w:r>
      <w:r w:rsidRPr="009263EB">
        <w:rPr>
          <w:bCs/>
        </w:rPr>
        <w:t>591/2006 Sb.</w:t>
      </w:r>
    </w:p>
    <w:p w14:paraId="57995395" w14:textId="77777777" w:rsidR="00004BA9" w:rsidRPr="009263EB" w:rsidRDefault="00490719" w:rsidP="009263EB">
      <w:pPr>
        <w:pStyle w:val="l-L2"/>
        <w:numPr>
          <w:ilvl w:val="0"/>
          <w:numId w:val="19"/>
        </w:numPr>
        <w:ind w:left="357" w:hanging="357"/>
        <w:rPr>
          <w:bCs/>
        </w:rPr>
      </w:pPr>
      <w:r w:rsidRPr="009263EB">
        <w:rPr>
          <w:bCs/>
        </w:rPr>
        <w:t xml:space="preserve">Příkazník </w:t>
      </w:r>
      <w:r w:rsidR="00004BA9" w:rsidRPr="009263EB">
        <w:rPr>
          <w:bCs/>
        </w:rPr>
        <w:t xml:space="preserve">se zavazuje zajišťovat a vykonávat na stavbě </w:t>
      </w:r>
      <w:r w:rsidR="00691542" w:rsidRPr="009263EB">
        <w:rPr>
          <w:bCs/>
        </w:rPr>
        <w:t>koordinátora BOZP</w:t>
      </w:r>
      <w:r w:rsidR="00004BA9" w:rsidRPr="009263EB">
        <w:rPr>
          <w:bCs/>
        </w:rPr>
        <w:t>, přičemž zejména je povinen:</w:t>
      </w:r>
      <w:bookmarkEnd w:id="5"/>
    </w:p>
    <w:p w14:paraId="30285665" w14:textId="4CDBF117" w:rsidR="00691542" w:rsidRPr="00AB5E77" w:rsidRDefault="00691542" w:rsidP="004E709A">
      <w:pPr>
        <w:pStyle w:val="l-L2"/>
        <w:numPr>
          <w:ilvl w:val="0"/>
          <w:numId w:val="21"/>
        </w:numPr>
      </w:pPr>
      <w:r w:rsidRPr="00AB5E77">
        <w:t>seznám</w:t>
      </w:r>
      <w:r w:rsidR="003B2FA1" w:rsidRPr="00AB5E77">
        <w:t>it</w:t>
      </w:r>
      <w:r w:rsidRPr="00AB5E77">
        <w:t xml:space="preserve"> se s projektovými dokumentacemi stavby a s obsahem a podmínkami stavebních povolení, kontrol</w:t>
      </w:r>
      <w:r w:rsidR="003B2FA1" w:rsidRPr="00AB5E77">
        <w:t>ou</w:t>
      </w:r>
      <w:r w:rsidRPr="00AB5E77">
        <w:t xml:space="preserve"> dodržování podmínek vztahujících se k BOZP po dobu realizace stavby</w:t>
      </w:r>
      <w:r w:rsidR="009B7172">
        <w:rPr>
          <w:lang w:val="cs-CZ"/>
        </w:rPr>
        <w:t>,</w:t>
      </w:r>
    </w:p>
    <w:p w14:paraId="16871D50" w14:textId="7F689665" w:rsidR="00691542" w:rsidRPr="00AB5E77" w:rsidRDefault="003B2FA1" w:rsidP="004E709A">
      <w:pPr>
        <w:pStyle w:val="l-L2"/>
        <w:numPr>
          <w:ilvl w:val="0"/>
          <w:numId w:val="21"/>
        </w:numPr>
      </w:pPr>
      <w:r w:rsidRPr="00AB5E77">
        <w:t>z</w:t>
      </w:r>
      <w:r w:rsidR="00691542" w:rsidRPr="00AB5E77">
        <w:t>účast</w:t>
      </w:r>
      <w:r w:rsidRPr="00AB5E77">
        <w:t>nit</w:t>
      </w:r>
      <w:r w:rsidR="008633FF" w:rsidRPr="00AB5E77">
        <w:t xml:space="preserve"> </w:t>
      </w:r>
      <w:r w:rsidRPr="00AB5E77">
        <w:t xml:space="preserve">se </w:t>
      </w:r>
      <w:r w:rsidR="00691542" w:rsidRPr="00AB5E77">
        <w:t>odevzdání staveniště zhotoviteli a zabezpeč</w:t>
      </w:r>
      <w:r w:rsidRPr="00AB5E77">
        <w:t>it</w:t>
      </w:r>
      <w:r w:rsidR="00691542" w:rsidRPr="00AB5E77">
        <w:t xml:space="preserve"> zápis o skutečnostech</w:t>
      </w:r>
      <w:r w:rsidRPr="00AB5E77">
        <w:t>,</w:t>
      </w:r>
      <w:r w:rsidR="00691542" w:rsidRPr="00AB5E77">
        <w:t xml:space="preserve"> vztahujících se k BOZP do stavebního deníku</w:t>
      </w:r>
      <w:r w:rsidR="009B7172">
        <w:rPr>
          <w:lang w:val="cs-CZ"/>
        </w:rPr>
        <w:t>,</w:t>
      </w:r>
    </w:p>
    <w:p w14:paraId="587C3784" w14:textId="58498FB5" w:rsidR="00691542" w:rsidRPr="00AB5E77" w:rsidRDefault="00691542" w:rsidP="004E709A">
      <w:pPr>
        <w:pStyle w:val="l-L2"/>
        <w:numPr>
          <w:ilvl w:val="0"/>
          <w:numId w:val="21"/>
        </w:numPr>
      </w:pPr>
      <w:r>
        <w:t>př</w:t>
      </w:r>
      <w:r w:rsidR="24FDB5BA">
        <w:t>i</w:t>
      </w:r>
      <w:r>
        <w:t>prav</w:t>
      </w:r>
      <w:r w:rsidR="003B2FA1">
        <w:t>it</w:t>
      </w:r>
      <w:r w:rsidRPr="00AB5E77">
        <w:t xml:space="preserve"> dokumentac</w:t>
      </w:r>
      <w:r w:rsidR="003B2FA1" w:rsidRPr="00AB5E77">
        <w:t>i</w:t>
      </w:r>
      <w:r w:rsidRPr="00AB5E77">
        <w:t xml:space="preserve"> podle požadavků </w:t>
      </w:r>
      <w:r w:rsidRPr="004D25E0">
        <w:t>zákona č.</w:t>
      </w:r>
      <w:r w:rsidR="00F76766">
        <w:rPr>
          <w:lang w:val="cs-CZ"/>
        </w:rPr>
        <w:t> </w:t>
      </w:r>
      <w:r w:rsidRPr="004D25E0">
        <w:t xml:space="preserve">309/2006 Sb., </w:t>
      </w:r>
      <w:r w:rsidRPr="00AB5E77">
        <w:t>a prováděcích předpisů</w:t>
      </w:r>
      <w:r w:rsidR="009B7172">
        <w:rPr>
          <w:lang w:val="cs-CZ"/>
        </w:rPr>
        <w:t>,</w:t>
      </w:r>
    </w:p>
    <w:p w14:paraId="306A984C" w14:textId="3115C5AB" w:rsidR="00691542" w:rsidRPr="00AB5E77" w:rsidRDefault="00691542" w:rsidP="004E709A">
      <w:pPr>
        <w:pStyle w:val="l-L2"/>
        <w:numPr>
          <w:ilvl w:val="0"/>
          <w:numId w:val="21"/>
        </w:numPr>
      </w:pPr>
      <w:r w:rsidRPr="00AB5E77">
        <w:lastRenderedPageBreak/>
        <w:t>zpracov</w:t>
      </w:r>
      <w:r w:rsidR="003B2FA1" w:rsidRPr="00AB5E77">
        <w:t>at</w:t>
      </w:r>
      <w:r w:rsidRPr="00AB5E77">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r w:rsidR="009B7172">
        <w:rPr>
          <w:lang w:val="cs-CZ"/>
        </w:rPr>
        <w:t>,</w:t>
      </w:r>
    </w:p>
    <w:p w14:paraId="0461712E" w14:textId="7D0F7CA7" w:rsidR="00691542" w:rsidRPr="00AB5E77" w:rsidRDefault="00691542" w:rsidP="004E709A">
      <w:pPr>
        <w:pStyle w:val="l-L2"/>
        <w:numPr>
          <w:ilvl w:val="0"/>
          <w:numId w:val="21"/>
        </w:numPr>
      </w:pPr>
      <w:r w:rsidRPr="00AB5E77">
        <w:t>zpracov</w:t>
      </w:r>
      <w:r w:rsidR="003B2FA1" w:rsidRPr="00AB5E77">
        <w:t>at</w:t>
      </w:r>
      <w:r w:rsidRPr="00AB5E77">
        <w:t xml:space="preserve"> další podklad</w:t>
      </w:r>
      <w:r w:rsidR="003B2FA1" w:rsidRPr="00AB5E77">
        <w:t>y</w:t>
      </w:r>
      <w:r w:rsidRPr="00AB5E77">
        <w:t xml:space="preserve"> nutn</w:t>
      </w:r>
      <w:r w:rsidR="003B2FA1" w:rsidRPr="00AB5E77">
        <w:t>é</w:t>
      </w:r>
      <w:r w:rsidRPr="00AB5E77">
        <w:t xml:space="preserve"> pro zajištění bezpečného a zdraví neohrožujícího pracovního prostředí a podmínek výkonu práce, na které je třeba vzít zřetel s ohledem na</w:t>
      </w:r>
      <w:r w:rsidR="003A77A0">
        <w:rPr>
          <w:lang w:val="cs-CZ"/>
        </w:rPr>
        <w:t> </w:t>
      </w:r>
      <w:r w:rsidRPr="00AB5E77">
        <w:t>charakter stavby a její realizaci</w:t>
      </w:r>
      <w:r w:rsidR="009B7172">
        <w:rPr>
          <w:lang w:val="cs-CZ"/>
        </w:rPr>
        <w:t>,</w:t>
      </w:r>
    </w:p>
    <w:p w14:paraId="086384C3" w14:textId="228BDA53" w:rsidR="00486ACE" w:rsidRPr="00AB5E77" w:rsidRDefault="00486ACE" w:rsidP="00486ACE">
      <w:pPr>
        <w:pStyle w:val="l-L2"/>
        <w:numPr>
          <w:ilvl w:val="0"/>
          <w:numId w:val="21"/>
        </w:numPr>
        <w:rPr>
          <w:color w:val="000000"/>
        </w:rPr>
      </w:pPr>
      <w:r w:rsidRPr="00AB5E77">
        <w:t xml:space="preserve">zpracovat plán bezpečnosti práce na stavbu </w:t>
      </w:r>
      <w:proofErr w:type="spellStart"/>
      <w:r w:rsidR="0087330C" w:rsidRPr="0087330C">
        <w:rPr>
          <w:b/>
          <w:lang w:val="en-US"/>
        </w:rPr>
        <w:t>Vodohospodářská</w:t>
      </w:r>
      <w:proofErr w:type="spellEnd"/>
      <w:r w:rsidR="0087330C" w:rsidRPr="0087330C">
        <w:rPr>
          <w:b/>
          <w:lang w:val="en-US"/>
        </w:rPr>
        <w:t xml:space="preserve"> </w:t>
      </w:r>
      <w:proofErr w:type="spellStart"/>
      <w:r w:rsidR="0087330C" w:rsidRPr="0087330C">
        <w:rPr>
          <w:b/>
          <w:lang w:val="en-US"/>
        </w:rPr>
        <w:t>opatření</w:t>
      </w:r>
      <w:proofErr w:type="spellEnd"/>
      <w:r w:rsidR="0087330C" w:rsidRPr="0087330C">
        <w:rPr>
          <w:b/>
          <w:lang w:val="en-US"/>
        </w:rPr>
        <w:t xml:space="preserve"> </w:t>
      </w:r>
      <w:proofErr w:type="spellStart"/>
      <w:r w:rsidR="0087330C" w:rsidRPr="0087330C">
        <w:rPr>
          <w:b/>
          <w:lang w:val="en-US"/>
        </w:rPr>
        <w:t>Újezdec</w:t>
      </w:r>
      <w:proofErr w:type="spellEnd"/>
      <w:r w:rsidRPr="00AB5E77">
        <w:t>, v případě, že tato povinnost vzniká,</w:t>
      </w:r>
    </w:p>
    <w:p w14:paraId="05A1834B" w14:textId="4FD5C85D" w:rsidR="00691542" w:rsidRPr="00AB5E77" w:rsidRDefault="00691542" w:rsidP="004E709A">
      <w:pPr>
        <w:pStyle w:val="l-L2"/>
        <w:numPr>
          <w:ilvl w:val="0"/>
          <w:numId w:val="21"/>
        </w:numPr>
      </w:pPr>
      <w:r w:rsidRPr="00AB5E77">
        <w:t>vypracov</w:t>
      </w:r>
      <w:r w:rsidR="00C82269" w:rsidRPr="00AB5E77">
        <w:t>at</w:t>
      </w:r>
      <w:r w:rsidRPr="00AB5E77">
        <w:t xml:space="preserve"> oznámení o zahájení stavebních prací</w:t>
      </w:r>
      <w:r w:rsidR="00685819">
        <w:t>. Zaslání</w:t>
      </w:r>
      <w:r w:rsidRPr="00AB5E77">
        <w:t xml:space="preserve"> příslušnému oblastnímu inspektorátu práce (OIP) ve smyslu ustanovení §</w:t>
      </w:r>
      <w:r w:rsidR="003D2A4B">
        <w:rPr>
          <w:lang w:val="cs-CZ"/>
        </w:rPr>
        <w:t> </w:t>
      </w:r>
      <w:r w:rsidRPr="00AB5E77">
        <w:t>15 odst.</w:t>
      </w:r>
      <w:r w:rsidR="003D2A4B">
        <w:rPr>
          <w:lang w:val="cs-CZ"/>
        </w:rPr>
        <w:t> </w:t>
      </w:r>
      <w:r w:rsidRPr="00AB5E77">
        <w:t>1 zákona č.</w:t>
      </w:r>
      <w:r w:rsidR="003D2A4B">
        <w:rPr>
          <w:lang w:val="cs-CZ"/>
        </w:rPr>
        <w:t> </w:t>
      </w:r>
      <w:r w:rsidRPr="00AB5E77">
        <w:t>309/2006 Sb.</w:t>
      </w:r>
      <w:r w:rsidR="00685819">
        <w:t xml:space="preserve"> zajišťuje příkazce</w:t>
      </w:r>
      <w:r w:rsidR="00941DE9">
        <w:t>,</w:t>
      </w:r>
    </w:p>
    <w:p w14:paraId="2036828E" w14:textId="62860A77" w:rsidR="00691542" w:rsidRPr="00AB5E77" w:rsidRDefault="00691542" w:rsidP="004E709A">
      <w:pPr>
        <w:pStyle w:val="l-L2"/>
        <w:numPr>
          <w:ilvl w:val="0"/>
          <w:numId w:val="21"/>
        </w:numPr>
      </w:pPr>
      <w:r w:rsidRPr="00AB5E77">
        <w:t>informov</w:t>
      </w:r>
      <w:r w:rsidR="00C82269" w:rsidRPr="00AB5E77">
        <w:t>at</w:t>
      </w:r>
      <w:r w:rsidRPr="00AB5E77">
        <w:t xml:space="preserve"> zhotovitele stavby a všech</w:t>
      </w:r>
      <w:r w:rsidR="00C82269" w:rsidRPr="00AB5E77">
        <w:t>ny</w:t>
      </w:r>
      <w:r w:rsidRPr="00AB5E77">
        <w:t xml:space="preserve"> dotčen</w:t>
      </w:r>
      <w:r w:rsidR="00C82269" w:rsidRPr="00AB5E77">
        <w:t>é</w:t>
      </w:r>
      <w:r w:rsidRPr="00AB5E77">
        <w:t xml:space="preserve"> subdodavatel</w:t>
      </w:r>
      <w:r w:rsidR="00C82269" w:rsidRPr="00AB5E77">
        <w:t>e</w:t>
      </w:r>
      <w:r w:rsidRPr="00AB5E77">
        <w:t xml:space="preserve"> o bezpečnostních a</w:t>
      </w:r>
      <w:r w:rsidR="009B7172">
        <w:rPr>
          <w:lang w:val="cs-CZ"/>
        </w:rPr>
        <w:t> </w:t>
      </w:r>
      <w:r w:rsidRPr="00AB5E77">
        <w:t xml:space="preserve">zdravotních rizicích, která jsou koordinátorovi </w:t>
      </w:r>
      <w:r w:rsidR="008528C3" w:rsidRPr="00AB5E77">
        <w:t xml:space="preserve">BOZP </w:t>
      </w:r>
      <w:r w:rsidRPr="00AB5E77">
        <w:t>známa</w:t>
      </w:r>
      <w:r w:rsidR="009A26DB" w:rsidRPr="00AB5E77">
        <w:t>,</w:t>
      </w:r>
      <w:r w:rsidRPr="00AB5E77">
        <w:t xml:space="preserve"> a která vzniknou na</w:t>
      </w:r>
      <w:r w:rsidR="009A26DB" w:rsidRPr="00AB5E77">
        <w:t> </w:t>
      </w:r>
      <w:r w:rsidRPr="00AB5E77">
        <w:t>staveništi během postupu jednotlivých prací</w:t>
      </w:r>
      <w:r w:rsidR="009B7172">
        <w:rPr>
          <w:lang w:val="cs-CZ"/>
        </w:rPr>
        <w:t>,</w:t>
      </w:r>
    </w:p>
    <w:p w14:paraId="663B3ECD" w14:textId="0F882D4A" w:rsidR="00691542" w:rsidRPr="00AB5E77" w:rsidRDefault="00691542" w:rsidP="004E709A">
      <w:pPr>
        <w:pStyle w:val="l-L2"/>
        <w:numPr>
          <w:ilvl w:val="0"/>
          <w:numId w:val="21"/>
        </w:numPr>
      </w:pPr>
      <w:r w:rsidRPr="00AB5E77">
        <w:t>spolupr</w:t>
      </w:r>
      <w:r w:rsidR="009A26DB" w:rsidRPr="00AB5E77">
        <w:t>acovat</w:t>
      </w:r>
      <w:r w:rsidRPr="00AB5E77">
        <w:t xml:space="preserve"> se zhotovitelem stavby při tvorbě harmonogramu jednotlivých prací, při</w:t>
      </w:r>
      <w:r w:rsidR="003A77A0">
        <w:rPr>
          <w:lang w:val="cs-CZ"/>
        </w:rPr>
        <w:t> </w:t>
      </w:r>
      <w:r w:rsidRPr="00AB5E77">
        <w:t>stanovení času potřebného k</w:t>
      </w:r>
      <w:r w:rsidR="00351244" w:rsidRPr="00AB5E77">
        <w:t xml:space="preserve"> </w:t>
      </w:r>
      <w:r w:rsidRPr="00AB5E77">
        <w:t>bezpečnému provádění jednotlivých činností, při tvorbě povinné dokumentace pro zařízení staveniště a stavbu v</w:t>
      </w:r>
      <w:r w:rsidR="00351244" w:rsidRPr="00AB5E77">
        <w:t xml:space="preserve"> </w:t>
      </w:r>
      <w:r w:rsidRPr="00AB5E77">
        <w:t>oblasti BOZP; koordinátor dbá, aby jím doporučené řešení bylo technicky realizovatelné</w:t>
      </w:r>
      <w:r w:rsidR="009A26DB" w:rsidRPr="00AB5E77">
        <w:t xml:space="preserve"> </w:t>
      </w:r>
      <w:r w:rsidRPr="00AB5E77">
        <w:t>a</w:t>
      </w:r>
      <w:r w:rsidR="00351244" w:rsidRPr="00AB5E77">
        <w:t xml:space="preserve"> </w:t>
      </w:r>
      <w:r w:rsidRPr="00AB5E77">
        <w:t>v souladu s právními a</w:t>
      </w:r>
      <w:r w:rsidR="009B7172">
        <w:rPr>
          <w:lang w:val="cs-CZ"/>
        </w:rPr>
        <w:t> </w:t>
      </w:r>
      <w:r w:rsidRPr="00AB5E77">
        <w:t>ostatními předpisy k zajištění BOZP a aby bylo, s přihlédnutím k účelu stanovenému zadavatelem stavby, ekonomicky přiměřené</w:t>
      </w:r>
      <w:r w:rsidR="009B7172">
        <w:rPr>
          <w:lang w:val="cs-CZ"/>
        </w:rPr>
        <w:t>,</w:t>
      </w:r>
    </w:p>
    <w:p w14:paraId="09E527AD" w14:textId="50815D46" w:rsidR="00691542" w:rsidRPr="00AB5E77" w:rsidRDefault="00691542" w:rsidP="004E709A">
      <w:pPr>
        <w:pStyle w:val="l-L2"/>
        <w:numPr>
          <w:ilvl w:val="0"/>
          <w:numId w:val="21"/>
        </w:numPr>
      </w:pPr>
      <w:r w:rsidRPr="00AB5E77">
        <w:t>kontrol</w:t>
      </w:r>
      <w:r w:rsidR="009A26DB" w:rsidRPr="00AB5E77">
        <w:t xml:space="preserve">ovat </w:t>
      </w:r>
      <w:r w:rsidRPr="00AB5E77">
        <w:t>způsob zabezpečení obvodu staveniště, včetně vjezdu na staveniště, s cílem zamezit vstupu nepovolaným osobám</w:t>
      </w:r>
      <w:r w:rsidR="009B7172">
        <w:rPr>
          <w:lang w:val="cs-CZ"/>
        </w:rPr>
        <w:t>,</w:t>
      </w:r>
    </w:p>
    <w:p w14:paraId="372FCC39" w14:textId="2ED96DA2" w:rsidR="00691542" w:rsidRPr="00AB5E77" w:rsidRDefault="00691542" w:rsidP="004E709A">
      <w:pPr>
        <w:pStyle w:val="l-L2"/>
        <w:numPr>
          <w:ilvl w:val="0"/>
          <w:numId w:val="21"/>
        </w:numPr>
      </w:pPr>
      <w:r w:rsidRPr="00AB5E77">
        <w:t>spolupr</w:t>
      </w:r>
      <w:r w:rsidR="009A26DB" w:rsidRPr="00AB5E77">
        <w:t>acovat</w:t>
      </w:r>
      <w:r w:rsidRPr="00AB5E77">
        <w:t xml:space="preserve"> s technickým dozorem stavebníka při organizování kontrolních dnů stavby, pokud možno společně s kontrolními dny k dodržování plánu BOZP, účast na</w:t>
      </w:r>
      <w:r w:rsidR="003A77A0">
        <w:rPr>
          <w:lang w:val="cs-CZ"/>
        </w:rPr>
        <w:t> </w:t>
      </w:r>
      <w:r w:rsidRPr="00AB5E77">
        <w:t>těchto</w:t>
      </w:r>
      <w:r w:rsidR="003A77A0">
        <w:rPr>
          <w:lang w:val="cs-CZ"/>
        </w:rPr>
        <w:t> </w:t>
      </w:r>
      <w:r w:rsidRPr="00AB5E77">
        <w:t>dnech</w:t>
      </w:r>
      <w:r w:rsidR="009B7172">
        <w:rPr>
          <w:lang w:val="cs-CZ"/>
        </w:rPr>
        <w:t>,</w:t>
      </w:r>
    </w:p>
    <w:p w14:paraId="3FBA7F46" w14:textId="39D21D60" w:rsidR="00691542" w:rsidRPr="00AB5E77" w:rsidRDefault="00691542" w:rsidP="004E709A">
      <w:pPr>
        <w:pStyle w:val="l-L2"/>
        <w:numPr>
          <w:ilvl w:val="0"/>
          <w:numId w:val="21"/>
        </w:numPr>
      </w:pPr>
      <w:r w:rsidRPr="00AB5E77">
        <w:t>sledov</w:t>
      </w:r>
      <w:r w:rsidR="009A26DB" w:rsidRPr="00AB5E77">
        <w:t>at</w:t>
      </w:r>
      <w:r w:rsidRPr="00AB5E77">
        <w:t xml:space="preserve"> dodržování plánu BOZP všemi zhotoviteli, provád</w:t>
      </w:r>
      <w:r w:rsidR="009A26DB" w:rsidRPr="00AB5E77">
        <w:t>ět</w:t>
      </w:r>
      <w:r w:rsidRPr="00AB5E77">
        <w:t xml:space="preserve"> zápis</w:t>
      </w:r>
      <w:r w:rsidR="009A26DB" w:rsidRPr="00AB5E77">
        <w:t>y</w:t>
      </w:r>
      <w:r w:rsidRPr="00AB5E77">
        <w:t xml:space="preserve"> z</w:t>
      </w:r>
      <w:r w:rsidR="00351244" w:rsidRPr="00AB5E77">
        <w:t xml:space="preserve"> </w:t>
      </w:r>
      <w:r w:rsidRPr="00AB5E77">
        <w:t>kontrolních dnů o</w:t>
      </w:r>
      <w:r w:rsidR="009A26DB" w:rsidRPr="00AB5E77">
        <w:t> </w:t>
      </w:r>
      <w:r w:rsidRPr="00AB5E77">
        <w:t>zjištěných nedostatcích v</w:t>
      </w:r>
      <w:r w:rsidR="00351244" w:rsidRPr="00AB5E77">
        <w:t xml:space="preserve"> </w:t>
      </w:r>
      <w:r w:rsidRPr="00AB5E77">
        <w:t>BOZP na staveništi a návrzích opatření</w:t>
      </w:r>
      <w:r w:rsidR="009A26DB" w:rsidRPr="00AB5E77">
        <w:t>,</w:t>
      </w:r>
      <w:r w:rsidRPr="00AB5E77">
        <w:t xml:space="preserve"> vedoucích k</w:t>
      </w:r>
      <w:r w:rsidR="009B7172">
        <w:rPr>
          <w:lang w:val="cs-CZ"/>
        </w:rPr>
        <w:t> </w:t>
      </w:r>
      <w:r w:rsidRPr="00AB5E77">
        <w:t>odstranění nedostatků</w:t>
      </w:r>
      <w:r w:rsidR="009B7172">
        <w:rPr>
          <w:lang w:val="cs-CZ"/>
        </w:rPr>
        <w:t>,</w:t>
      </w:r>
    </w:p>
    <w:p w14:paraId="70B16EBA" w14:textId="476F62A6" w:rsidR="00691542" w:rsidRPr="00AB5E77" w:rsidRDefault="00691542" w:rsidP="004E709A">
      <w:pPr>
        <w:pStyle w:val="l-L2"/>
        <w:numPr>
          <w:ilvl w:val="0"/>
          <w:numId w:val="21"/>
        </w:numPr>
      </w:pPr>
      <w:r w:rsidRPr="00AB5E77">
        <w:t>provádě</w:t>
      </w:r>
      <w:r w:rsidR="009A26DB" w:rsidRPr="00AB5E77">
        <w:t>t</w:t>
      </w:r>
      <w:r w:rsidRPr="00AB5E77">
        <w:t xml:space="preserve"> kontrol</w:t>
      </w:r>
      <w:r w:rsidR="009A26DB" w:rsidRPr="00AB5E77">
        <w:t>y</w:t>
      </w:r>
      <w:r w:rsidRPr="00AB5E77">
        <w:t xml:space="preserve"> staveniště se zřetelem na dodržování pravidel BOZP i mimo kontrolní dny stavby; koordinátor upozorňuje zhotovitele na zjištěné nedostatky, provádí o</w:t>
      </w:r>
      <w:r w:rsidR="003A77A0">
        <w:rPr>
          <w:lang w:val="cs-CZ"/>
        </w:rPr>
        <w:t> </w:t>
      </w:r>
      <w:r w:rsidRPr="00AB5E77">
        <w:t>nich zápisy, požaduje bezodkladné zjednání nápravy a zapisuje údaje o tom, zda a jakým způsobem byly tyto nedostatky odstraněny</w:t>
      </w:r>
      <w:r w:rsidR="009B7172">
        <w:rPr>
          <w:lang w:val="cs-CZ"/>
        </w:rPr>
        <w:t>,</w:t>
      </w:r>
    </w:p>
    <w:p w14:paraId="61F1CEA7" w14:textId="6B6272EC" w:rsidR="00691542" w:rsidRPr="00AB5E77" w:rsidRDefault="00691542" w:rsidP="004E709A">
      <w:pPr>
        <w:pStyle w:val="l-L2"/>
        <w:numPr>
          <w:ilvl w:val="0"/>
          <w:numId w:val="21"/>
        </w:numPr>
      </w:pPr>
      <w:r w:rsidRPr="00AB5E77">
        <w:t>aktualiz</w:t>
      </w:r>
      <w:r w:rsidR="009A26DB" w:rsidRPr="00AB5E77">
        <w:t>ovat</w:t>
      </w:r>
      <w:r w:rsidRPr="00AB5E77">
        <w:t xml:space="preserve"> plán BOZP na základě nových skutečností zjištěných při kontrolních dnech stavby a při kontrolách mimo harmonogram kontrolních dnů</w:t>
      </w:r>
      <w:r w:rsidR="009B7172">
        <w:rPr>
          <w:lang w:val="cs-CZ"/>
        </w:rPr>
        <w:t>,</w:t>
      </w:r>
    </w:p>
    <w:p w14:paraId="1491CAE4" w14:textId="43EA3AA1" w:rsidR="00691542" w:rsidRPr="00AB5E77" w:rsidRDefault="00691542" w:rsidP="004E709A">
      <w:pPr>
        <w:pStyle w:val="l-L2"/>
        <w:numPr>
          <w:ilvl w:val="0"/>
          <w:numId w:val="21"/>
        </w:numPr>
      </w:pPr>
      <w:r w:rsidRPr="00AB5E77">
        <w:t>bezodkladn</w:t>
      </w:r>
      <w:r w:rsidR="009A26DB" w:rsidRPr="00AB5E77">
        <w:t>ě</w:t>
      </w:r>
      <w:r w:rsidRPr="00AB5E77">
        <w:t xml:space="preserve"> upozorn</w:t>
      </w:r>
      <w:r w:rsidR="009A26DB" w:rsidRPr="00AB5E77">
        <w:t>it</w:t>
      </w:r>
      <w:r w:rsidRPr="00AB5E77">
        <w:t xml:space="preserve"> </w:t>
      </w:r>
      <w:r w:rsidR="009A26DB" w:rsidRPr="00AB5E77">
        <w:t>příkazce</w:t>
      </w:r>
      <w:r w:rsidRPr="00AB5E77">
        <w:t xml:space="preserve"> na nedostatky v</w:t>
      </w:r>
      <w:r w:rsidR="00351244" w:rsidRPr="00AB5E77">
        <w:t xml:space="preserve"> </w:t>
      </w:r>
      <w:r w:rsidRPr="00AB5E77">
        <w:t>uplatňování požadavků na BOZP</w:t>
      </w:r>
      <w:r w:rsidR="009A26DB" w:rsidRPr="00AB5E77">
        <w:t>,</w:t>
      </w:r>
      <w:r w:rsidRPr="00AB5E77">
        <w:t xml:space="preserve"> zjištěné na staveništi</w:t>
      </w:r>
      <w:r w:rsidR="009A26DB" w:rsidRPr="00AB5E77">
        <w:t>,</w:t>
      </w:r>
      <w:r w:rsidRPr="00AB5E77">
        <w:t xml:space="preserve"> a</w:t>
      </w:r>
      <w:r w:rsidR="00351244" w:rsidRPr="00AB5E77">
        <w:t xml:space="preserve"> </w:t>
      </w:r>
      <w:r w:rsidRPr="00AB5E77">
        <w:t>vyžadov</w:t>
      </w:r>
      <w:r w:rsidR="009A26DB" w:rsidRPr="00AB5E77">
        <w:t>at</w:t>
      </w:r>
      <w:r w:rsidRPr="00AB5E77">
        <w:t xml:space="preserve"> zjednání nápravy; k</w:t>
      </w:r>
      <w:r w:rsidR="00351244" w:rsidRPr="00AB5E77">
        <w:t xml:space="preserve"> </w:t>
      </w:r>
      <w:r w:rsidRPr="00AB5E77">
        <w:t xml:space="preserve">tomu je koordinátor oprávněn navrhovat přiměřená opatření, </w:t>
      </w:r>
      <w:r>
        <w:t>kontro</w:t>
      </w:r>
      <w:r w:rsidR="7FAE006D">
        <w:t>l</w:t>
      </w:r>
      <w:r w:rsidR="009A26DB">
        <w:t>ovat</w:t>
      </w:r>
      <w:r w:rsidRPr="00AB5E77">
        <w:t xml:space="preserve"> účinnost přijatých opatření</w:t>
      </w:r>
      <w:r w:rsidR="009B7172">
        <w:rPr>
          <w:lang w:val="cs-CZ"/>
        </w:rPr>
        <w:t>,</w:t>
      </w:r>
    </w:p>
    <w:p w14:paraId="382147B9" w14:textId="66A118BD" w:rsidR="00691542" w:rsidRPr="00AB5E77" w:rsidRDefault="009A26DB" w:rsidP="004E709A">
      <w:pPr>
        <w:pStyle w:val="l-L2"/>
        <w:numPr>
          <w:ilvl w:val="0"/>
          <w:numId w:val="21"/>
        </w:numPr>
      </w:pPr>
      <w:r w:rsidRPr="00AB5E77">
        <w:t xml:space="preserve">vypracovat </w:t>
      </w:r>
      <w:r w:rsidR="00691542" w:rsidRPr="00AB5E77">
        <w:t xml:space="preserve">zprávy pro </w:t>
      </w:r>
      <w:r w:rsidRPr="00AB5E77">
        <w:t>příkazce</w:t>
      </w:r>
      <w:r w:rsidR="00691542" w:rsidRPr="00AB5E77">
        <w:t xml:space="preserve"> (informace o kontrolní činnosti a zjištěných skutečnostech, ohrožujících bezpečný průběh stavby nebo termíny dokončení)</w:t>
      </w:r>
      <w:r w:rsidR="009B7172">
        <w:rPr>
          <w:lang w:val="cs-CZ"/>
        </w:rPr>
        <w:t>,</w:t>
      </w:r>
    </w:p>
    <w:p w14:paraId="6FC95534" w14:textId="36FFAE0D" w:rsidR="00691542" w:rsidRPr="00AB5E77" w:rsidRDefault="00691542" w:rsidP="004E709A">
      <w:pPr>
        <w:pStyle w:val="l-L2"/>
        <w:numPr>
          <w:ilvl w:val="0"/>
          <w:numId w:val="21"/>
        </w:numPr>
      </w:pPr>
      <w:r w:rsidRPr="00AB5E77">
        <w:t>spoluúčast</w:t>
      </w:r>
      <w:r w:rsidR="009A26DB" w:rsidRPr="00AB5E77">
        <w:t>nit se</w:t>
      </w:r>
      <w:r w:rsidRPr="00AB5E77">
        <w:t xml:space="preserve"> při vyšetřování pracovních úrazů a vypracování požadované dokumentace</w:t>
      </w:r>
      <w:r w:rsidR="009B7172">
        <w:rPr>
          <w:lang w:val="cs-CZ"/>
        </w:rPr>
        <w:t>,</w:t>
      </w:r>
    </w:p>
    <w:p w14:paraId="326B2F97" w14:textId="1015FFB6" w:rsidR="00C87AD7" w:rsidRDefault="009A26DB" w:rsidP="004E709A">
      <w:pPr>
        <w:pStyle w:val="l-L2"/>
        <w:numPr>
          <w:ilvl w:val="0"/>
          <w:numId w:val="21"/>
        </w:numPr>
      </w:pPr>
      <w:r w:rsidRPr="00AB5E77">
        <w:t>účastnit se</w:t>
      </w:r>
      <w:r w:rsidR="00691542" w:rsidRPr="00AB5E77">
        <w:t xml:space="preserve"> při jednání s orgány státního odborného dozoru nad BOZP, se stavebním úřadem a ostatními dotčenými orgány, účast na kontrolních prohlídkách stavby</w:t>
      </w:r>
      <w:r w:rsidRPr="00AB5E77">
        <w:t>,</w:t>
      </w:r>
      <w:r w:rsidR="00691542" w:rsidRPr="00AB5E77">
        <w:t xml:space="preserve"> vyvolaných těmito orgány</w:t>
      </w:r>
      <w:r w:rsidR="009B7172">
        <w:rPr>
          <w:lang w:val="cs-CZ"/>
        </w:rPr>
        <w:t>,</w:t>
      </w:r>
    </w:p>
    <w:p w14:paraId="7F819411" w14:textId="46EDDD86" w:rsidR="002450C2" w:rsidRDefault="00691542" w:rsidP="004E709A">
      <w:pPr>
        <w:pStyle w:val="l-L2"/>
        <w:numPr>
          <w:ilvl w:val="0"/>
          <w:numId w:val="21"/>
        </w:numPr>
      </w:pPr>
      <w:r>
        <w:t>př</w:t>
      </w:r>
      <w:r w:rsidR="2BC4E81E">
        <w:t>i</w:t>
      </w:r>
      <w:r>
        <w:t>prav</w:t>
      </w:r>
      <w:r w:rsidR="009A26DB">
        <w:t>it</w:t>
      </w:r>
      <w:r w:rsidRPr="001E1CC6">
        <w:t xml:space="preserve"> podklad</w:t>
      </w:r>
      <w:r w:rsidR="009A26DB" w:rsidRPr="001E1CC6">
        <w:t>y</w:t>
      </w:r>
      <w:r w:rsidRPr="001E1CC6">
        <w:t xml:space="preserve"> pro odevzdání a převzetí dokončené stavby, účast na závěrečné kontrolní prohlídce stavby a součinnost s </w:t>
      </w:r>
      <w:r w:rsidR="007800BF" w:rsidRPr="001E1CC6">
        <w:t>příkazcem</w:t>
      </w:r>
      <w:r w:rsidRPr="001E1CC6">
        <w:t xml:space="preserve"> při zajištění kolaudační</w:t>
      </w:r>
      <w:r w:rsidR="00B1525F" w:rsidRPr="001E1CC6">
        <w:t>ho</w:t>
      </w:r>
      <w:r w:rsidRPr="001E1CC6">
        <w:t xml:space="preserve"> souhlas</w:t>
      </w:r>
      <w:r w:rsidR="00B1525F" w:rsidRPr="001E1CC6">
        <w:t>u</w:t>
      </w:r>
      <w:r w:rsidR="001E1CC6">
        <w:t xml:space="preserve"> </w:t>
      </w:r>
      <w:r w:rsidRPr="001E1CC6">
        <w:t>zpracov</w:t>
      </w:r>
      <w:r w:rsidR="007800BF" w:rsidRPr="001E1CC6">
        <w:t>at</w:t>
      </w:r>
      <w:r w:rsidR="009B7172">
        <w:rPr>
          <w:lang w:val="cs-CZ"/>
        </w:rPr>
        <w:t>,</w:t>
      </w:r>
    </w:p>
    <w:p w14:paraId="57DD7132" w14:textId="0A51CF12" w:rsidR="00172F6A" w:rsidRDefault="00691542" w:rsidP="004E709A">
      <w:pPr>
        <w:pStyle w:val="l-L2"/>
        <w:numPr>
          <w:ilvl w:val="0"/>
          <w:numId w:val="21"/>
        </w:numPr>
      </w:pPr>
      <w:r w:rsidRPr="001E1CC6">
        <w:lastRenderedPageBreak/>
        <w:t>požadavk</w:t>
      </w:r>
      <w:r w:rsidR="007800BF" w:rsidRPr="001E1CC6">
        <w:t>y</w:t>
      </w:r>
      <w:r w:rsidRPr="001E1CC6">
        <w:t xml:space="preserve"> na BOZP při udržovacích pracích.</w:t>
      </w:r>
    </w:p>
    <w:p w14:paraId="654C79E8" w14:textId="13111D06" w:rsidR="00140E04" w:rsidRDefault="000459D8" w:rsidP="009B5FBA">
      <w:pPr>
        <w:pStyle w:val="l-L2"/>
        <w:numPr>
          <w:ilvl w:val="0"/>
          <w:numId w:val="19"/>
        </w:numPr>
        <w:ind w:left="357" w:hanging="357"/>
        <w:rPr>
          <w:bCs/>
        </w:rPr>
      </w:pPr>
      <w:r w:rsidRPr="009B5FBA">
        <w:rPr>
          <w:bCs/>
        </w:rPr>
        <w:t xml:space="preserve">Předpokládaná </w:t>
      </w:r>
      <w:r w:rsidR="00140E04" w:rsidRPr="009B5FBA">
        <w:rPr>
          <w:bCs/>
        </w:rPr>
        <w:t xml:space="preserve">doba realizace stavby je </w:t>
      </w:r>
      <w:r w:rsidR="0087330C">
        <w:rPr>
          <w:b/>
        </w:rPr>
        <w:t xml:space="preserve">1.2.2026 </w:t>
      </w:r>
      <w:r w:rsidR="0058230F">
        <w:rPr>
          <w:b/>
        </w:rPr>
        <w:t>–</w:t>
      </w:r>
      <w:r w:rsidR="0087330C">
        <w:rPr>
          <w:b/>
        </w:rPr>
        <w:t xml:space="preserve"> </w:t>
      </w:r>
      <w:r w:rsidR="0058230F">
        <w:rPr>
          <w:b/>
        </w:rPr>
        <w:t>20.11.2026 (kolaudace 1.3.2027).</w:t>
      </w:r>
      <w:r w:rsidR="005C6F64" w:rsidRPr="009B5FBA">
        <w:rPr>
          <w:bCs/>
        </w:rPr>
        <w:t xml:space="preserve"> Změna termínu, která může nastat z</w:t>
      </w:r>
      <w:r w:rsidR="009B7172">
        <w:rPr>
          <w:bCs/>
          <w:lang w:val="cs-CZ"/>
        </w:rPr>
        <w:t> </w:t>
      </w:r>
      <w:r w:rsidR="005C6F64" w:rsidRPr="009B5FBA">
        <w:rPr>
          <w:bCs/>
        </w:rPr>
        <w:t>objektivních důvodů</w:t>
      </w:r>
      <w:r w:rsidR="00265D96" w:rsidRPr="009B5FBA">
        <w:rPr>
          <w:bCs/>
        </w:rPr>
        <w:t xml:space="preserve"> </w:t>
      </w:r>
      <w:r w:rsidR="005C6F64" w:rsidRPr="009B5FBA">
        <w:rPr>
          <w:bCs/>
        </w:rPr>
        <w:t>bude řešena v</w:t>
      </w:r>
      <w:r w:rsidR="00351244" w:rsidRPr="009B5FBA">
        <w:rPr>
          <w:bCs/>
        </w:rPr>
        <w:t xml:space="preserve"> </w:t>
      </w:r>
      <w:r w:rsidR="005C6F64" w:rsidRPr="009B5FBA">
        <w:rPr>
          <w:bCs/>
        </w:rPr>
        <w:t>souladu s</w:t>
      </w:r>
      <w:r w:rsidR="00D7237F">
        <w:rPr>
          <w:bCs/>
        </w:rPr>
        <w:t> </w:t>
      </w:r>
      <w:r w:rsidR="00D7237F">
        <w:rPr>
          <w:bCs/>
          <w:lang w:val="cs-CZ"/>
        </w:rPr>
        <w:t>čl.</w:t>
      </w:r>
      <w:r w:rsidR="00B254EB">
        <w:rPr>
          <w:bCs/>
          <w:lang w:val="cs-CZ"/>
        </w:rPr>
        <w:t> </w:t>
      </w:r>
      <w:r w:rsidR="00D7237F">
        <w:rPr>
          <w:bCs/>
          <w:lang w:val="cs-CZ"/>
        </w:rPr>
        <w:t>VIII</w:t>
      </w:r>
      <w:r w:rsidR="00257538">
        <w:rPr>
          <w:bCs/>
          <w:lang w:val="cs-CZ"/>
        </w:rPr>
        <w:t>.</w:t>
      </w:r>
      <w:r w:rsidR="005C6F64" w:rsidRPr="009B5FBA">
        <w:rPr>
          <w:bCs/>
        </w:rPr>
        <w:t xml:space="preserve"> této smlouvy.</w:t>
      </w:r>
    </w:p>
    <w:p w14:paraId="311D055F" w14:textId="77777777" w:rsidR="009B5FBA" w:rsidRPr="009B5FBA" w:rsidRDefault="009B5FBA" w:rsidP="009B5FBA">
      <w:pPr>
        <w:pStyle w:val="l-L2"/>
        <w:tabs>
          <w:tab w:val="clear" w:pos="737"/>
        </w:tabs>
        <w:rPr>
          <w:bCs/>
        </w:rPr>
      </w:pPr>
    </w:p>
    <w:p w14:paraId="0E631DD5" w14:textId="6AD2F9C1" w:rsidR="00004BA9" w:rsidRPr="009B5FBA" w:rsidRDefault="00BE6177" w:rsidP="009B5FBA">
      <w:pPr>
        <w:pStyle w:val="l-L1"/>
      </w:pPr>
      <w:r>
        <w:t>Způsob</w:t>
      </w:r>
      <w:r w:rsidR="00004BA9" w:rsidRPr="009B5FBA">
        <w:t xml:space="preserve"> plnění</w:t>
      </w:r>
    </w:p>
    <w:p w14:paraId="33F5520A" w14:textId="4652353F" w:rsidR="001C21DD" w:rsidRPr="00F17F1B" w:rsidRDefault="001C21DD" w:rsidP="00257538">
      <w:pPr>
        <w:pStyle w:val="l-L2"/>
        <w:numPr>
          <w:ilvl w:val="0"/>
          <w:numId w:val="22"/>
        </w:numPr>
        <w:ind w:left="357" w:hanging="357"/>
        <w:rPr>
          <w:bCs/>
        </w:rPr>
      </w:pPr>
      <w:r w:rsidRPr="00F17F1B">
        <w:rPr>
          <w:bCs/>
        </w:rPr>
        <w:t xml:space="preserve">Při </w:t>
      </w:r>
      <w:r w:rsidR="008606A0" w:rsidRPr="00F17F1B">
        <w:rPr>
          <w:bCs/>
        </w:rPr>
        <w:t xml:space="preserve">provádění </w:t>
      </w:r>
      <w:r w:rsidR="00BD5F98" w:rsidRPr="00F17F1B">
        <w:rPr>
          <w:bCs/>
        </w:rPr>
        <w:t xml:space="preserve">činnosti </w:t>
      </w:r>
      <w:r w:rsidR="008528C3" w:rsidRPr="00F17F1B">
        <w:rPr>
          <w:bCs/>
        </w:rPr>
        <w:t>koordinátora BOZP</w:t>
      </w:r>
      <w:r w:rsidRPr="00F17F1B">
        <w:rPr>
          <w:bCs/>
        </w:rPr>
        <w:t xml:space="preserve"> se </w:t>
      </w:r>
      <w:r w:rsidR="0057161A" w:rsidRPr="00F17F1B">
        <w:rPr>
          <w:bCs/>
        </w:rPr>
        <w:t xml:space="preserve">příkazník </w:t>
      </w:r>
      <w:r w:rsidRPr="00F17F1B">
        <w:rPr>
          <w:bCs/>
        </w:rPr>
        <w:t xml:space="preserve">zavazuje dodržovat všeobecně závazné </w:t>
      </w:r>
      <w:r w:rsidR="003162F4" w:rsidRPr="00F17F1B">
        <w:rPr>
          <w:bCs/>
        </w:rPr>
        <w:t>právní</w:t>
      </w:r>
      <w:r w:rsidRPr="00F17F1B">
        <w:rPr>
          <w:bCs/>
        </w:rPr>
        <w:t xml:space="preserve"> předpisy</w:t>
      </w:r>
      <w:r w:rsidR="008C2BDB" w:rsidRPr="00F17F1B">
        <w:rPr>
          <w:bCs/>
        </w:rPr>
        <w:t xml:space="preserve"> a</w:t>
      </w:r>
      <w:r w:rsidRPr="00F17F1B">
        <w:rPr>
          <w:bCs/>
        </w:rPr>
        <w:t xml:space="preserve"> ujednání této smlouvy</w:t>
      </w:r>
      <w:r w:rsidR="00CC35C5" w:rsidRPr="00F17F1B">
        <w:rPr>
          <w:bCs/>
        </w:rPr>
        <w:t>.</w:t>
      </w:r>
      <w:r w:rsidR="008C2BDB" w:rsidRPr="00F17F1B">
        <w:rPr>
          <w:bCs/>
        </w:rPr>
        <w:t xml:space="preserve"> </w:t>
      </w:r>
      <w:r w:rsidR="00CC35C5" w:rsidRPr="00F17F1B">
        <w:rPr>
          <w:bCs/>
        </w:rPr>
        <w:t>P</w:t>
      </w:r>
      <w:r w:rsidR="0057161A" w:rsidRPr="00F17F1B">
        <w:rPr>
          <w:bCs/>
        </w:rPr>
        <w:t>říkazník</w:t>
      </w:r>
      <w:r w:rsidR="008C2BDB" w:rsidRPr="00F17F1B">
        <w:rPr>
          <w:bCs/>
        </w:rPr>
        <w:t xml:space="preserve"> se dále zavazuje</w:t>
      </w:r>
      <w:r w:rsidRPr="00F17F1B">
        <w:rPr>
          <w:bCs/>
        </w:rPr>
        <w:t xml:space="preserve"> řídit </w:t>
      </w:r>
      <w:r w:rsidR="008C2BDB" w:rsidRPr="00F17F1B">
        <w:rPr>
          <w:bCs/>
        </w:rPr>
        <w:t xml:space="preserve">se </w:t>
      </w:r>
      <w:r w:rsidRPr="00F17F1B">
        <w:rPr>
          <w:bCs/>
        </w:rPr>
        <w:t xml:space="preserve">výchozími podklady </w:t>
      </w:r>
      <w:r w:rsidR="00D7072D" w:rsidRPr="00F17F1B">
        <w:rPr>
          <w:bCs/>
        </w:rPr>
        <w:t>příkazce</w:t>
      </w:r>
      <w:r w:rsidRPr="00F17F1B">
        <w:rPr>
          <w:bCs/>
        </w:rPr>
        <w:t>, které mu byly předány ke dni uzavření smlouvy, pokyny</w:t>
      </w:r>
      <w:r w:rsidR="002843A0" w:rsidRPr="00F17F1B">
        <w:rPr>
          <w:bCs/>
        </w:rPr>
        <w:t xml:space="preserve"> </w:t>
      </w:r>
      <w:r w:rsidR="0096051C" w:rsidRPr="00F17F1B">
        <w:rPr>
          <w:bCs/>
        </w:rPr>
        <w:t>příkazce</w:t>
      </w:r>
      <w:r w:rsidRPr="00F17F1B">
        <w:rPr>
          <w:bCs/>
        </w:rPr>
        <w:t xml:space="preserve"> </w:t>
      </w:r>
      <w:r w:rsidR="00CF41B2" w:rsidRPr="00F17F1B">
        <w:rPr>
          <w:bCs/>
        </w:rPr>
        <w:t xml:space="preserve">a </w:t>
      </w:r>
      <w:r w:rsidRPr="00F17F1B">
        <w:rPr>
          <w:bCs/>
        </w:rPr>
        <w:t>vyjádřeními veřejnoprávních orgánů a organizací</w:t>
      </w:r>
      <w:r w:rsidR="00C17FC5" w:rsidRPr="00F17F1B">
        <w:rPr>
          <w:bCs/>
        </w:rPr>
        <w:t>,</w:t>
      </w:r>
      <w:r w:rsidR="00882825" w:rsidRPr="00F17F1B">
        <w:rPr>
          <w:bCs/>
        </w:rPr>
        <w:t xml:space="preserve"> jednajících</w:t>
      </w:r>
      <w:r w:rsidRPr="00F17F1B">
        <w:rPr>
          <w:bCs/>
        </w:rPr>
        <w:t xml:space="preserve"> v</w:t>
      </w:r>
      <w:r w:rsidR="00C17FC5" w:rsidRPr="00F17F1B">
        <w:rPr>
          <w:bCs/>
        </w:rPr>
        <w:t xml:space="preserve"> </w:t>
      </w:r>
      <w:r w:rsidRPr="00F17F1B">
        <w:rPr>
          <w:bCs/>
        </w:rPr>
        <w:t xml:space="preserve">souladu se zájmy </w:t>
      </w:r>
      <w:r w:rsidR="00CF41B2" w:rsidRPr="00F17F1B">
        <w:rPr>
          <w:bCs/>
        </w:rPr>
        <w:t>příkazce</w:t>
      </w:r>
      <w:r w:rsidRPr="00F17F1B">
        <w:rPr>
          <w:bCs/>
        </w:rPr>
        <w:t xml:space="preserve">. V případě pochybnosti o obsahu pokynu </w:t>
      </w:r>
      <w:r w:rsidR="0096051C" w:rsidRPr="00F17F1B">
        <w:rPr>
          <w:bCs/>
        </w:rPr>
        <w:t xml:space="preserve">příkazce </w:t>
      </w:r>
      <w:r w:rsidRPr="00F17F1B">
        <w:rPr>
          <w:bCs/>
        </w:rPr>
        <w:t xml:space="preserve">je </w:t>
      </w:r>
      <w:r w:rsidR="0057161A" w:rsidRPr="00F17F1B">
        <w:rPr>
          <w:bCs/>
        </w:rPr>
        <w:t xml:space="preserve">příkazník </w:t>
      </w:r>
      <w:r w:rsidRPr="00F17F1B">
        <w:rPr>
          <w:bCs/>
        </w:rPr>
        <w:t xml:space="preserve">povinen si vyžádat stanovisko </w:t>
      </w:r>
      <w:r w:rsidR="00EC3D99" w:rsidRPr="00F17F1B">
        <w:rPr>
          <w:bCs/>
        </w:rPr>
        <w:t>příkazce</w:t>
      </w:r>
      <w:r w:rsidRPr="00F17F1B">
        <w:rPr>
          <w:bCs/>
        </w:rPr>
        <w:t>.</w:t>
      </w:r>
    </w:p>
    <w:p w14:paraId="65590BF1" w14:textId="164EEBDA" w:rsidR="00D7072D" w:rsidRPr="00F17F1B" w:rsidRDefault="00D7072D" w:rsidP="00257538">
      <w:pPr>
        <w:pStyle w:val="l-L2"/>
        <w:numPr>
          <w:ilvl w:val="0"/>
          <w:numId w:val="22"/>
        </w:numPr>
        <w:ind w:left="357" w:hanging="357"/>
        <w:rPr>
          <w:bCs/>
        </w:rPr>
      </w:pPr>
      <w:r w:rsidRPr="00F17F1B">
        <w:rPr>
          <w:bCs/>
        </w:rPr>
        <w:t xml:space="preserve">Pokud příkazník svěří, byť i jen zčásti, provedení </w:t>
      </w:r>
      <w:r w:rsidR="00BD5F98" w:rsidRPr="00F17F1B">
        <w:rPr>
          <w:bCs/>
        </w:rPr>
        <w:t xml:space="preserve">činnosti </w:t>
      </w:r>
      <w:r w:rsidR="008528C3" w:rsidRPr="00F17F1B">
        <w:rPr>
          <w:bCs/>
        </w:rPr>
        <w:t xml:space="preserve">koordinátora BOZP </w:t>
      </w:r>
      <w:r w:rsidRPr="00F17F1B">
        <w:rPr>
          <w:bCs/>
        </w:rPr>
        <w:t>třetí osobě, odpovídá vždy jako by plnil sám</w:t>
      </w:r>
      <w:r w:rsidR="00BC0321" w:rsidRPr="00F17F1B">
        <w:rPr>
          <w:bCs/>
        </w:rPr>
        <w:t>, a to i v</w:t>
      </w:r>
      <w:r w:rsidR="00C17FC5" w:rsidRPr="00F17F1B">
        <w:rPr>
          <w:bCs/>
        </w:rPr>
        <w:t xml:space="preserve"> </w:t>
      </w:r>
      <w:r w:rsidR="00BC0321" w:rsidRPr="00F17F1B">
        <w:rPr>
          <w:bCs/>
        </w:rPr>
        <w:t>případech, bylo-li toto svěření třetí osobě</w:t>
      </w:r>
      <w:r w:rsidR="00585E82" w:rsidRPr="00F17F1B">
        <w:rPr>
          <w:bCs/>
        </w:rPr>
        <w:t xml:space="preserve"> provedeno s</w:t>
      </w:r>
      <w:r w:rsidR="00240148" w:rsidRPr="00F17F1B">
        <w:rPr>
          <w:bCs/>
        </w:rPr>
        <w:t xml:space="preserve"> písemným</w:t>
      </w:r>
      <w:r w:rsidR="00585E82" w:rsidRPr="00F17F1B">
        <w:rPr>
          <w:bCs/>
        </w:rPr>
        <w:t xml:space="preserve"> svolením příkazce či</w:t>
      </w:r>
      <w:r w:rsidR="00BC0321" w:rsidRPr="00F17F1B">
        <w:rPr>
          <w:bCs/>
        </w:rPr>
        <w:t xml:space="preserve"> </w:t>
      </w:r>
      <w:r w:rsidR="00ED1059" w:rsidRPr="00F17F1B">
        <w:rPr>
          <w:bCs/>
        </w:rPr>
        <w:t xml:space="preserve">bylo </w:t>
      </w:r>
      <w:r w:rsidR="00BC0321" w:rsidRPr="00F17F1B">
        <w:rPr>
          <w:bCs/>
        </w:rPr>
        <w:t>nezbytně nutné</w:t>
      </w:r>
      <w:r w:rsidRPr="00F17F1B">
        <w:rPr>
          <w:bCs/>
        </w:rPr>
        <w:t xml:space="preserve">. </w:t>
      </w:r>
      <w:r w:rsidR="00BC0321" w:rsidRPr="00F17F1B">
        <w:rPr>
          <w:bCs/>
        </w:rPr>
        <w:t>Smluvní strany se výslovně dohodly na vyloučení aplikace</w:t>
      </w:r>
      <w:r w:rsidRPr="00F17F1B">
        <w:rPr>
          <w:bCs/>
        </w:rPr>
        <w:t xml:space="preserve"> §</w:t>
      </w:r>
      <w:r w:rsidR="00304AFF">
        <w:rPr>
          <w:bCs/>
          <w:lang w:val="cs-CZ"/>
        </w:rPr>
        <w:t> </w:t>
      </w:r>
      <w:r w:rsidRPr="00F17F1B">
        <w:rPr>
          <w:bCs/>
        </w:rPr>
        <w:t xml:space="preserve">2434 </w:t>
      </w:r>
      <w:r w:rsidR="00ED1059" w:rsidRPr="00F17F1B">
        <w:rPr>
          <w:bCs/>
        </w:rPr>
        <w:t xml:space="preserve">věty druhé za středníkem </w:t>
      </w:r>
      <w:r w:rsidRPr="00F17F1B">
        <w:rPr>
          <w:bCs/>
        </w:rPr>
        <w:t>občanského zákoníku.</w:t>
      </w:r>
    </w:p>
    <w:p w14:paraId="242C133D" w14:textId="1B31D15F" w:rsidR="00E953AF" w:rsidRPr="00F17F1B" w:rsidRDefault="00E953AF" w:rsidP="00257538">
      <w:pPr>
        <w:pStyle w:val="l-L2"/>
        <w:numPr>
          <w:ilvl w:val="0"/>
          <w:numId w:val="22"/>
        </w:numPr>
        <w:ind w:left="357" w:hanging="357"/>
        <w:rPr>
          <w:bCs/>
        </w:rPr>
      </w:pPr>
      <w:r w:rsidRPr="00F17F1B">
        <w:rPr>
          <w:bCs/>
        </w:rPr>
        <w:t>Od pokynu</w:t>
      </w:r>
      <w:r w:rsidR="0057161A" w:rsidRPr="00F17F1B">
        <w:rPr>
          <w:bCs/>
        </w:rPr>
        <w:t xml:space="preserve"> </w:t>
      </w:r>
      <w:r w:rsidR="0096051C" w:rsidRPr="00F17F1B">
        <w:rPr>
          <w:bCs/>
        </w:rPr>
        <w:t xml:space="preserve">příkazce </w:t>
      </w:r>
      <w:r w:rsidRPr="00F17F1B">
        <w:rPr>
          <w:bCs/>
        </w:rPr>
        <w:t>se</w:t>
      </w:r>
      <w:r w:rsidR="0057161A" w:rsidRPr="00F17F1B">
        <w:rPr>
          <w:bCs/>
        </w:rPr>
        <w:t xml:space="preserve"> příkazník </w:t>
      </w:r>
      <w:r w:rsidRPr="00F17F1B">
        <w:rPr>
          <w:bCs/>
        </w:rPr>
        <w:t xml:space="preserve">může odchýlit jenom tehdy, je-li to naléhavě nezbytné v zájmu </w:t>
      </w:r>
      <w:r w:rsidR="0096051C" w:rsidRPr="00F17F1B">
        <w:rPr>
          <w:bCs/>
        </w:rPr>
        <w:t>příkazce</w:t>
      </w:r>
      <w:r w:rsidR="00BE4527" w:rsidRPr="00F17F1B">
        <w:rPr>
          <w:bCs/>
        </w:rPr>
        <w:t xml:space="preserve"> a v</w:t>
      </w:r>
      <w:r w:rsidR="00C17FC5" w:rsidRPr="00F17F1B">
        <w:rPr>
          <w:bCs/>
        </w:rPr>
        <w:t xml:space="preserve"> </w:t>
      </w:r>
      <w:r w:rsidR="00BE4527" w:rsidRPr="00F17F1B">
        <w:rPr>
          <w:bCs/>
        </w:rPr>
        <w:t>případě, že by pokyny příkazce odporovaly platným zákonům či dobrým mravům</w:t>
      </w:r>
      <w:r w:rsidR="0096051C" w:rsidRPr="00F17F1B">
        <w:rPr>
          <w:bCs/>
        </w:rPr>
        <w:t xml:space="preserve"> </w:t>
      </w:r>
      <w:r w:rsidRPr="00F17F1B">
        <w:rPr>
          <w:bCs/>
        </w:rPr>
        <w:t xml:space="preserve">a nemůže-li včas obdržet jeho souhlas, </w:t>
      </w:r>
      <w:r w:rsidR="00E27C76" w:rsidRPr="00A00182">
        <w:rPr>
          <w:lang w:val="cs-CZ" w:eastAsia="cs-CZ"/>
        </w:rPr>
        <w:t>jinak jde o podstatné porušení smlouvy a</w:t>
      </w:r>
      <w:r w:rsidR="003A77A0">
        <w:rPr>
          <w:lang w:val="cs-CZ" w:eastAsia="cs-CZ"/>
        </w:rPr>
        <w:t> </w:t>
      </w:r>
      <w:r w:rsidR="00E27C76" w:rsidRPr="00A00182">
        <w:rPr>
          <w:lang w:val="cs-CZ" w:eastAsia="cs-CZ"/>
        </w:rPr>
        <w:t>je odpovědný za škodu způsobenou odchýlením se od pokynu příkazce</w:t>
      </w:r>
      <w:r w:rsidRPr="00F17F1B">
        <w:rPr>
          <w:bCs/>
        </w:rPr>
        <w:t>.</w:t>
      </w:r>
    </w:p>
    <w:p w14:paraId="49EADA36" w14:textId="6C2977A7" w:rsidR="00E953AF" w:rsidRPr="00F17F1B" w:rsidRDefault="008528C3" w:rsidP="00257538">
      <w:pPr>
        <w:pStyle w:val="l-L2"/>
        <w:numPr>
          <w:ilvl w:val="0"/>
          <w:numId w:val="22"/>
        </w:numPr>
        <w:ind w:left="357" w:hanging="357"/>
        <w:rPr>
          <w:bCs/>
        </w:rPr>
      </w:pPr>
      <w:r w:rsidRPr="00F17F1B">
        <w:rPr>
          <w:bCs/>
        </w:rPr>
        <w:t xml:space="preserve">Koordinátora BOZP </w:t>
      </w:r>
      <w:r w:rsidR="00B03F09" w:rsidRPr="00F17F1B">
        <w:rPr>
          <w:bCs/>
        </w:rPr>
        <w:t xml:space="preserve">je </w:t>
      </w:r>
      <w:r w:rsidR="0057161A" w:rsidRPr="00F17F1B">
        <w:rPr>
          <w:bCs/>
        </w:rPr>
        <w:t xml:space="preserve">příkazník </w:t>
      </w:r>
      <w:r w:rsidR="00B03F09" w:rsidRPr="00F17F1B">
        <w:rPr>
          <w:bCs/>
        </w:rPr>
        <w:t>povinen z</w:t>
      </w:r>
      <w:r w:rsidR="00E953AF" w:rsidRPr="00F17F1B">
        <w:rPr>
          <w:bCs/>
        </w:rPr>
        <w:t>abezpečo</w:t>
      </w:r>
      <w:r w:rsidR="00B03F09" w:rsidRPr="00F17F1B">
        <w:rPr>
          <w:bCs/>
        </w:rPr>
        <w:t>vat</w:t>
      </w:r>
      <w:r w:rsidR="00E953AF" w:rsidRPr="00F17F1B">
        <w:rPr>
          <w:bCs/>
        </w:rPr>
        <w:t xml:space="preserve"> </w:t>
      </w:r>
      <w:r w:rsidR="00971E90" w:rsidRPr="00F17F1B">
        <w:rPr>
          <w:bCs/>
        </w:rPr>
        <w:t xml:space="preserve">s </w:t>
      </w:r>
      <w:r w:rsidR="00E953AF" w:rsidRPr="00F17F1B">
        <w:rPr>
          <w:bCs/>
        </w:rPr>
        <w:t xml:space="preserve">náležitou odbornou péčí a v souladu se zájmy </w:t>
      </w:r>
      <w:r w:rsidR="0012440B" w:rsidRPr="00F17F1B">
        <w:rPr>
          <w:bCs/>
        </w:rPr>
        <w:t>příkazce</w:t>
      </w:r>
      <w:r w:rsidR="00E953AF" w:rsidRPr="00F17F1B">
        <w:rPr>
          <w:bCs/>
        </w:rPr>
        <w:t>, které jsou mu známy nebo mu musí být známy.</w:t>
      </w:r>
    </w:p>
    <w:p w14:paraId="51C2154B" w14:textId="1A1B3F74" w:rsidR="00E953AF" w:rsidRPr="00F17F1B" w:rsidRDefault="00E953AF" w:rsidP="00257538">
      <w:pPr>
        <w:pStyle w:val="l-L2"/>
        <w:numPr>
          <w:ilvl w:val="0"/>
          <w:numId w:val="22"/>
        </w:numPr>
        <w:ind w:left="357" w:hanging="357"/>
        <w:rPr>
          <w:bCs/>
        </w:rPr>
      </w:pPr>
      <w:r w:rsidRPr="00F17F1B">
        <w:rPr>
          <w:bCs/>
        </w:rPr>
        <w:t>Pokud v</w:t>
      </w:r>
      <w:r w:rsidR="00C17FC5" w:rsidRPr="00F17F1B">
        <w:rPr>
          <w:bCs/>
        </w:rPr>
        <w:t xml:space="preserve"> </w:t>
      </w:r>
      <w:r w:rsidRPr="00F17F1B">
        <w:rPr>
          <w:bCs/>
        </w:rPr>
        <w:t xml:space="preserve">průběhu </w:t>
      </w:r>
      <w:r w:rsidR="0081548B" w:rsidRPr="00F17F1B">
        <w:rPr>
          <w:bCs/>
        </w:rPr>
        <w:t xml:space="preserve">provádění </w:t>
      </w:r>
      <w:r w:rsidR="00BD5F98" w:rsidRPr="00F17F1B">
        <w:rPr>
          <w:bCs/>
        </w:rPr>
        <w:t xml:space="preserve">činnosti </w:t>
      </w:r>
      <w:r w:rsidR="0081548B" w:rsidRPr="00F17F1B">
        <w:rPr>
          <w:bCs/>
        </w:rPr>
        <w:t xml:space="preserve">koordinátora BOZP </w:t>
      </w:r>
      <w:r w:rsidRPr="00F17F1B">
        <w:rPr>
          <w:bCs/>
        </w:rPr>
        <w:t>nastanou skute</w:t>
      </w:r>
      <w:r w:rsidR="00D469C3" w:rsidRPr="00F17F1B">
        <w:rPr>
          <w:bCs/>
        </w:rPr>
        <w:t>čnosti, které budou mít vliv na cenu</w:t>
      </w:r>
      <w:r w:rsidRPr="00F17F1B">
        <w:rPr>
          <w:bCs/>
        </w:rPr>
        <w:t xml:space="preserve"> a termín plnění, zavazuje se </w:t>
      </w:r>
      <w:r w:rsidR="0096051C" w:rsidRPr="00F17F1B">
        <w:rPr>
          <w:bCs/>
        </w:rPr>
        <w:t>příkazce</w:t>
      </w:r>
      <w:r w:rsidR="004959C7" w:rsidRPr="00F17F1B">
        <w:rPr>
          <w:bCs/>
        </w:rPr>
        <w:t xml:space="preserve"> </w:t>
      </w:r>
      <w:r w:rsidRPr="00F17F1B">
        <w:rPr>
          <w:bCs/>
        </w:rPr>
        <w:t xml:space="preserve">upravit </w:t>
      </w:r>
      <w:r w:rsidR="005A1D18" w:rsidRPr="00F17F1B">
        <w:rPr>
          <w:bCs/>
        </w:rPr>
        <w:t xml:space="preserve">cenu a termín plnění </w:t>
      </w:r>
      <w:r w:rsidRPr="00F17F1B">
        <w:rPr>
          <w:bCs/>
        </w:rPr>
        <w:t xml:space="preserve">dodatkem k této smlouvě </w:t>
      </w:r>
      <w:r w:rsidR="0070672A" w:rsidRPr="00F17F1B">
        <w:rPr>
          <w:bCs/>
        </w:rPr>
        <w:t>ve vazbě na změnu předmětu plnění.</w:t>
      </w:r>
    </w:p>
    <w:p w14:paraId="1DB7C99F" w14:textId="1BC6B7CE" w:rsidR="00E953AF" w:rsidRPr="00F17F1B" w:rsidRDefault="00E953AF" w:rsidP="00257538">
      <w:pPr>
        <w:pStyle w:val="l-L2"/>
        <w:numPr>
          <w:ilvl w:val="0"/>
          <w:numId w:val="22"/>
        </w:numPr>
        <w:ind w:left="357" w:hanging="357"/>
        <w:rPr>
          <w:bCs/>
        </w:rPr>
      </w:pPr>
      <w:r w:rsidRPr="00F17F1B">
        <w:rPr>
          <w:bCs/>
        </w:rPr>
        <w:t>Předmět plnění</w:t>
      </w:r>
      <w:r w:rsidR="00F908A7" w:rsidRPr="00F17F1B">
        <w:rPr>
          <w:bCs/>
        </w:rPr>
        <w:t>,</w:t>
      </w:r>
      <w:r w:rsidRPr="00F17F1B">
        <w:rPr>
          <w:bCs/>
        </w:rPr>
        <w:t xml:space="preserve"> sjednaný v</w:t>
      </w:r>
      <w:r w:rsidR="00C17FC5" w:rsidRPr="00F17F1B">
        <w:rPr>
          <w:bCs/>
        </w:rPr>
        <w:t xml:space="preserve"> </w:t>
      </w:r>
      <w:r w:rsidRPr="00F17F1B">
        <w:rPr>
          <w:bCs/>
        </w:rPr>
        <w:t>této smlouvě</w:t>
      </w:r>
      <w:r w:rsidR="00F908A7" w:rsidRPr="00F17F1B">
        <w:rPr>
          <w:bCs/>
        </w:rPr>
        <w:t>,</w:t>
      </w:r>
      <w:r w:rsidRPr="00F17F1B">
        <w:rPr>
          <w:bCs/>
        </w:rPr>
        <w:t xml:space="preserve"> je splněn</w:t>
      </w:r>
      <w:r w:rsidR="00D469C3" w:rsidRPr="00F17F1B">
        <w:rPr>
          <w:bCs/>
        </w:rPr>
        <w:t xml:space="preserve"> řádným </w:t>
      </w:r>
      <w:r w:rsidR="00EF7D93" w:rsidRPr="00F17F1B">
        <w:rPr>
          <w:bCs/>
        </w:rPr>
        <w:t xml:space="preserve">vykonáním </w:t>
      </w:r>
      <w:r w:rsidR="0081548B" w:rsidRPr="00F17F1B">
        <w:rPr>
          <w:bCs/>
        </w:rPr>
        <w:t xml:space="preserve">koordinátora BOZP </w:t>
      </w:r>
      <w:r w:rsidRPr="00F17F1B">
        <w:rPr>
          <w:bCs/>
        </w:rPr>
        <w:t>dle stranami odsouhlasené</w:t>
      </w:r>
      <w:r w:rsidR="00D469C3" w:rsidRPr="00F17F1B">
        <w:rPr>
          <w:bCs/>
        </w:rPr>
        <w:t>ho z</w:t>
      </w:r>
      <w:r w:rsidRPr="00F17F1B">
        <w:rPr>
          <w:bCs/>
        </w:rPr>
        <w:t xml:space="preserve">ápisu o </w:t>
      </w:r>
      <w:r w:rsidR="3C10D35A">
        <w:t>výkonu</w:t>
      </w:r>
      <w:r w:rsidR="00F908A7" w:rsidRPr="00F17F1B">
        <w:rPr>
          <w:bCs/>
        </w:rPr>
        <w:t xml:space="preserve"> </w:t>
      </w:r>
      <w:r w:rsidR="0081548B" w:rsidRPr="00F17F1B">
        <w:rPr>
          <w:bCs/>
        </w:rPr>
        <w:t>koordinátora BOZP</w:t>
      </w:r>
      <w:r w:rsidRPr="00F17F1B">
        <w:rPr>
          <w:bCs/>
        </w:rPr>
        <w:t>.</w:t>
      </w:r>
    </w:p>
    <w:p w14:paraId="31049616" w14:textId="77777777" w:rsidR="00F17F1B" w:rsidRPr="00F17F1B" w:rsidRDefault="00F17F1B" w:rsidP="00F17F1B">
      <w:pPr>
        <w:pStyle w:val="l-L2"/>
        <w:tabs>
          <w:tab w:val="clear" w:pos="737"/>
        </w:tabs>
        <w:rPr>
          <w:bCs/>
        </w:rPr>
      </w:pPr>
    </w:p>
    <w:p w14:paraId="7B274F00" w14:textId="2726DE90" w:rsidR="003162F4" w:rsidRPr="00AB5E77" w:rsidRDefault="00BE6177" w:rsidP="009B5FBA">
      <w:pPr>
        <w:pStyle w:val="l-L1"/>
      </w:pPr>
      <w:r>
        <w:t>Doba</w:t>
      </w:r>
      <w:r w:rsidR="003162F4" w:rsidRPr="00AB5E77">
        <w:t xml:space="preserve"> plnění</w:t>
      </w:r>
    </w:p>
    <w:p w14:paraId="04BB868A" w14:textId="5F993584" w:rsidR="00E65158" w:rsidRPr="00A678B3" w:rsidRDefault="00FD784D" w:rsidP="00257538">
      <w:pPr>
        <w:pStyle w:val="l-L2"/>
        <w:numPr>
          <w:ilvl w:val="0"/>
          <w:numId w:val="23"/>
        </w:numPr>
        <w:ind w:left="357" w:hanging="357"/>
        <w:rPr>
          <w:bCs/>
        </w:rPr>
      </w:pPr>
      <w:r>
        <w:rPr>
          <w:lang w:val="cs-CZ" w:eastAsia="cs-CZ"/>
        </w:rPr>
        <w:t>Smlouva se uzavírá na dobu určitou, a to</w:t>
      </w:r>
      <w:r w:rsidRPr="00A00182">
        <w:rPr>
          <w:lang w:val="cs-CZ" w:eastAsia="cs-CZ"/>
        </w:rPr>
        <w:t xml:space="preserve"> do</w:t>
      </w:r>
      <w:r w:rsidR="00884F5F" w:rsidRPr="00A678B3">
        <w:rPr>
          <w:bCs/>
        </w:rPr>
        <w:t xml:space="preserve"> </w:t>
      </w:r>
      <w:r w:rsidR="00E65158" w:rsidRPr="00A678B3">
        <w:rPr>
          <w:bCs/>
        </w:rPr>
        <w:t xml:space="preserve">vydání </w:t>
      </w:r>
      <w:r w:rsidR="00FC11FA" w:rsidRPr="00A678B3">
        <w:rPr>
          <w:bCs/>
        </w:rPr>
        <w:t>kolaudačního</w:t>
      </w:r>
      <w:r w:rsidR="00E65158" w:rsidRPr="00A678B3">
        <w:rPr>
          <w:bCs/>
        </w:rPr>
        <w:t xml:space="preserve"> </w:t>
      </w:r>
      <w:r w:rsidR="002B3FA4">
        <w:rPr>
          <w:bCs/>
          <w:lang w:val="cs-CZ"/>
        </w:rPr>
        <w:t>rozhodnutí</w:t>
      </w:r>
      <w:r w:rsidR="002B3FA4" w:rsidRPr="00A678B3">
        <w:rPr>
          <w:bCs/>
        </w:rPr>
        <w:t xml:space="preserve"> </w:t>
      </w:r>
      <w:r w:rsidR="00E65158" w:rsidRPr="00A678B3">
        <w:rPr>
          <w:bCs/>
        </w:rPr>
        <w:t xml:space="preserve">na stavbu, popřípadě do doby odstranění </w:t>
      </w:r>
      <w:r w:rsidR="00ED1059" w:rsidRPr="00A678B3">
        <w:rPr>
          <w:bCs/>
        </w:rPr>
        <w:t xml:space="preserve">všech </w:t>
      </w:r>
      <w:r w:rsidR="00E65158" w:rsidRPr="00A678B3">
        <w:rPr>
          <w:bCs/>
        </w:rPr>
        <w:t>vad a nedodělků zjištěných při předání nebo kolaudaci stavby.</w:t>
      </w:r>
    </w:p>
    <w:p w14:paraId="29252138" w14:textId="77777777" w:rsidR="00E953AF" w:rsidRDefault="00E953AF" w:rsidP="00257538">
      <w:pPr>
        <w:pStyle w:val="l-L2"/>
        <w:numPr>
          <w:ilvl w:val="0"/>
          <w:numId w:val="23"/>
        </w:numPr>
        <w:ind w:left="357" w:hanging="357"/>
        <w:rPr>
          <w:bCs/>
        </w:rPr>
      </w:pPr>
      <w:r w:rsidRPr="00A678B3">
        <w:rPr>
          <w:bCs/>
        </w:rPr>
        <w:t>Dodržení tohoto</w:t>
      </w:r>
      <w:r w:rsidR="00DA0669" w:rsidRPr="00A678B3">
        <w:rPr>
          <w:bCs/>
        </w:rPr>
        <w:t xml:space="preserve"> </w:t>
      </w:r>
      <w:r w:rsidRPr="00A678B3">
        <w:rPr>
          <w:bCs/>
        </w:rPr>
        <w:t>termínu je závislé na řádném a v</w:t>
      </w:r>
      <w:r w:rsidR="00DA0669" w:rsidRPr="00A678B3">
        <w:rPr>
          <w:bCs/>
        </w:rPr>
        <w:t xml:space="preserve">časném </w:t>
      </w:r>
      <w:r w:rsidR="00945748" w:rsidRPr="00A678B3">
        <w:rPr>
          <w:bCs/>
        </w:rPr>
        <w:t xml:space="preserve">poskytování součinnosti ze strany </w:t>
      </w:r>
      <w:r w:rsidR="0096051C" w:rsidRPr="00A678B3">
        <w:rPr>
          <w:bCs/>
        </w:rPr>
        <w:t>příkazce</w:t>
      </w:r>
      <w:r w:rsidR="00557B4E" w:rsidRPr="00A678B3">
        <w:rPr>
          <w:bCs/>
        </w:rPr>
        <w:t xml:space="preserve"> </w:t>
      </w:r>
      <w:r w:rsidR="00945748" w:rsidRPr="00A678B3">
        <w:rPr>
          <w:bCs/>
        </w:rPr>
        <w:t xml:space="preserve">dle </w:t>
      </w:r>
      <w:r w:rsidRPr="00A678B3">
        <w:rPr>
          <w:bCs/>
        </w:rPr>
        <w:t>této smlouv</w:t>
      </w:r>
      <w:r w:rsidR="00945748" w:rsidRPr="00A678B3">
        <w:rPr>
          <w:bCs/>
        </w:rPr>
        <w:t>y</w:t>
      </w:r>
      <w:r w:rsidRPr="00A678B3">
        <w:rPr>
          <w:bCs/>
        </w:rPr>
        <w:t xml:space="preserve">. Po dobu prodlení </w:t>
      </w:r>
      <w:r w:rsidR="0096051C" w:rsidRPr="00A678B3">
        <w:rPr>
          <w:bCs/>
        </w:rPr>
        <w:t>příkazce</w:t>
      </w:r>
      <w:r w:rsidR="00557B4E" w:rsidRPr="00A678B3">
        <w:rPr>
          <w:bCs/>
        </w:rPr>
        <w:t xml:space="preserve"> </w:t>
      </w:r>
      <w:r w:rsidRPr="00A678B3">
        <w:rPr>
          <w:bCs/>
        </w:rPr>
        <w:t>s</w:t>
      </w:r>
      <w:r w:rsidR="00C17FC5" w:rsidRPr="00A678B3">
        <w:rPr>
          <w:bCs/>
        </w:rPr>
        <w:t xml:space="preserve"> </w:t>
      </w:r>
      <w:r w:rsidRPr="00A678B3">
        <w:rPr>
          <w:bCs/>
        </w:rPr>
        <w:t xml:space="preserve">poskytnutím </w:t>
      </w:r>
      <w:r w:rsidR="00945748" w:rsidRPr="00A678B3">
        <w:rPr>
          <w:bCs/>
        </w:rPr>
        <w:t xml:space="preserve">součinnosti </w:t>
      </w:r>
      <w:r w:rsidRPr="00A678B3">
        <w:rPr>
          <w:bCs/>
        </w:rPr>
        <w:t xml:space="preserve">není </w:t>
      </w:r>
      <w:r w:rsidR="00E5106E" w:rsidRPr="00A678B3">
        <w:rPr>
          <w:bCs/>
        </w:rPr>
        <w:t xml:space="preserve">příkazník </w:t>
      </w:r>
      <w:r w:rsidRPr="00A678B3">
        <w:rPr>
          <w:bCs/>
        </w:rPr>
        <w:t>v</w:t>
      </w:r>
      <w:r w:rsidR="00C17FC5" w:rsidRPr="00A678B3">
        <w:rPr>
          <w:bCs/>
        </w:rPr>
        <w:t xml:space="preserve"> </w:t>
      </w:r>
      <w:r w:rsidRPr="00A678B3">
        <w:rPr>
          <w:bCs/>
        </w:rPr>
        <w:t xml:space="preserve">prodlení </w:t>
      </w:r>
      <w:r w:rsidR="00613531" w:rsidRPr="00A678B3">
        <w:rPr>
          <w:bCs/>
        </w:rPr>
        <w:t>s</w:t>
      </w:r>
      <w:r w:rsidR="00C17FC5" w:rsidRPr="00A678B3">
        <w:rPr>
          <w:bCs/>
        </w:rPr>
        <w:t xml:space="preserve"> </w:t>
      </w:r>
      <w:r w:rsidR="00613531" w:rsidRPr="00A678B3">
        <w:rPr>
          <w:bCs/>
        </w:rPr>
        <w:t>poskytováním plnění</w:t>
      </w:r>
      <w:r w:rsidRPr="00A678B3">
        <w:rPr>
          <w:bCs/>
        </w:rPr>
        <w:t>.</w:t>
      </w:r>
    </w:p>
    <w:p w14:paraId="742767A5" w14:textId="77777777" w:rsidR="00A678B3" w:rsidRPr="00A678B3" w:rsidRDefault="00A678B3" w:rsidP="00EB6038">
      <w:pPr>
        <w:pStyle w:val="l-L2"/>
        <w:tabs>
          <w:tab w:val="clear" w:pos="737"/>
        </w:tabs>
        <w:rPr>
          <w:bCs/>
        </w:rPr>
      </w:pPr>
    </w:p>
    <w:p w14:paraId="4CBA094C" w14:textId="547CC985" w:rsidR="003162F4" w:rsidRPr="00AB5E77" w:rsidRDefault="00635C83" w:rsidP="009B5FBA">
      <w:pPr>
        <w:pStyle w:val="l-L1"/>
      </w:pPr>
      <w:r w:rsidRPr="00AB5E77">
        <w:t>Součinnost</w:t>
      </w:r>
      <w:r w:rsidR="0079200E" w:rsidRPr="00AB5E77">
        <w:t xml:space="preserve"> </w:t>
      </w:r>
      <w:r w:rsidR="00D7072D" w:rsidRPr="00AB5E77">
        <w:t>příkazce</w:t>
      </w:r>
      <w:r w:rsidR="00C16D8B" w:rsidRPr="00AB5E77">
        <w:t xml:space="preserve"> a kontaktní osoby</w:t>
      </w:r>
    </w:p>
    <w:p w14:paraId="5A0C434F" w14:textId="444AEB34" w:rsidR="00A6422B" w:rsidRPr="00EB6038" w:rsidRDefault="006E4E38" w:rsidP="00257538">
      <w:pPr>
        <w:pStyle w:val="l-L2"/>
        <w:numPr>
          <w:ilvl w:val="0"/>
          <w:numId w:val="25"/>
        </w:numPr>
        <w:ind w:left="357" w:hanging="357"/>
        <w:rPr>
          <w:bCs/>
        </w:rPr>
      </w:pPr>
      <w:r w:rsidRPr="00EB6038">
        <w:rPr>
          <w:bCs/>
        </w:rPr>
        <w:t>Příkazník se zavazuje provádět</w:t>
      </w:r>
      <w:r w:rsidR="00DE290D" w:rsidRPr="00EB6038">
        <w:rPr>
          <w:bCs/>
        </w:rPr>
        <w:t xml:space="preserve"> činnosti</w:t>
      </w:r>
      <w:r w:rsidRPr="00EB6038">
        <w:rPr>
          <w:bCs/>
        </w:rPr>
        <w:t xml:space="preserve"> </w:t>
      </w:r>
      <w:r w:rsidR="0081548B" w:rsidRPr="00EB6038">
        <w:rPr>
          <w:bCs/>
        </w:rPr>
        <w:t xml:space="preserve">koordinátora BOZP </w:t>
      </w:r>
      <w:r w:rsidR="00F003DF" w:rsidRPr="00EB6038">
        <w:rPr>
          <w:bCs/>
        </w:rPr>
        <w:t xml:space="preserve">především </w:t>
      </w:r>
      <w:r w:rsidR="006B2005" w:rsidRPr="00EB6038">
        <w:rPr>
          <w:bCs/>
        </w:rPr>
        <w:t xml:space="preserve">dle následujících podkladů </w:t>
      </w:r>
      <w:r w:rsidR="00A27395" w:rsidRPr="00EB6038">
        <w:rPr>
          <w:bCs/>
        </w:rPr>
        <w:t>příkazce</w:t>
      </w:r>
      <w:r w:rsidR="006B2005" w:rsidRPr="00EB6038">
        <w:rPr>
          <w:bCs/>
        </w:rPr>
        <w:t>:</w:t>
      </w:r>
    </w:p>
    <w:p w14:paraId="5B0CE37E" w14:textId="77777777" w:rsidR="008B2E13" w:rsidRDefault="00CA368D" w:rsidP="002F7B18">
      <w:pPr>
        <w:pStyle w:val="l-L2"/>
        <w:numPr>
          <w:ilvl w:val="0"/>
          <w:numId w:val="33"/>
        </w:numPr>
      </w:pPr>
      <w:r w:rsidRPr="00AB5E77">
        <w:t>smlouv</w:t>
      </w:r>
      <w:r w:rsidR="00D73D3D" w:rsidRPr="00AB5E77">
        <w:rPr>
          <w:lang w:val="cs-CZ"/>
        </w:rPr>
        <w:t>y</w:t>
      </w:r>
      <w:r w:rsidRPr="00AB5E77">
        <w:t xml:space="preserve"> o dílo na zhotovení stavby</w:t>
      </w:r>
      <w:bookmarkStart w:id="6" w:name="_Ref376501855"/>
      <w:r w:rsidR="00BB23D1">
        <w:rPr>
          <w:lang w:val="cs-CZ"/>
        </w:rPr>
        <w:t>,</w:t>
      </w:r>
    </w:p>
    <w:p w14:paraId="5E7BA655" w14:textId="1D1F765F" w:rsidR="00D73D3D" w:rsidRPr="00AB5E77" w:rsidRDefault="00C7556B" w:rsidP="002F7B18">
      <w:pPr>
        <w:pStyle w:val="l-L2"/>
        <w:numPr>
          <w:ilvl w:val="0"/>
          <w:numId w:val="33"/>
        </w:numPr>
      </w:pPr>
      <w:r>
        <w:t xml:space="preserve">předané </w:t>
      </w:r>
      <w:r w:rsidR="00D73D3D" w:rsidRPr="00AB5E77">
        <w:t>projektov</w:t>
      </w:r>
      <w:r w:rsidR="00B37395" w:rsidRPr="00AB5E77">
        <w:t>é</w:t>
      </w:r>
      <w:r w:rsidR="00D73D3D" w:rsidRPr="00AB5E77">
        <w:t xml:space="preserve"> dokumentace</w:t>
      </w:r>
      <w:r w:rsidR="00BB23D1">
        <w:t>.</w:t>
      </w:r>
    </w:p>
    <w:p w14:paraId="48A8FF64" w14:textId="5458B227" w:rsidR="002F4B53" w:rsidRPr="00D21765" w:rsidRDefault="00E7685D" w:rsidP="00257538">
      <w:pPr>
        <w:pStyle w:val="l-L2"/>
        <w:numPr>
          <w:ilvl w:val="0"/>
          <w:numId w:val="25"/>
        </w:numPr>
        <w:ind w:left="357" w:hanging="357"/>
        <w:rPr>
          <w:bCs/>
        </w:rPr>
      </w:pPr>
      <w:r w:rsidRPr="00D21765">
        <w:rPr>
          <w:bCs/>
        </w:rPr>
        <w:t>P</w:t>
      </w:r>
      <w:r w:rsidR="0096051C" w:rsidRPr="00D21765">
        <w:rPr>
          <w:bCs/>
        </w:rPr>
        <w:t>říkazce</w:t>
      </w:r>
      <w:r w:rsidR="00557B4E" w:rsidRPr="00D21765">
        <w:rPr>
          <w:bCs/>
        </w:rPr>
        <w:t xml:space="preserve"> </w:t>
      </w:r>
      <w:r w:rsidRPr="00D21765">
        <w:rPr>
          <w:bCs/>
        </w:rPr>
        <w:t xml:space="preserve">se </w:t>
      </w:r>
      <w:r w:rsidR="00E953AF" w:rsidRPr="00D21765">
        <w:rPr>
          <w:bCs/>
        </w:rPr>
        <w:t>zavazuje, že v rozsahu nevyhnutelně nutném</w:t>
      </w:r>
      <w:r w:rsidRPr="00D21765">
        <w:rPr>
          <w:bCs/>
        </w:rPr>
        <w:t xml:space="preserve"> </w:t>
      </w:r>
      <w:r w:rsidR="00E953AF" w:rsidRPr="00D21765">
        <w:rPr>
          <w:bCs/>
        </w:rPr>
        <w:t xml:space="preserve">poskytne </w:t>
      </w:r>
      <w:r w:rsidR="00E5106E" w:rsidRPr="00D21765">
        <w:rPr>
          <w:bCs/>
        </w:rPr>
        <w:t xml:space="preserve">příkazníkovi </w:t>
      </w:r>
      <w:r w:rsidRPr="00D21765">
        <w:rPr>
          <w:bCs/>
        </w:rPr>
        <w:t>na vyzvání</w:t>
      </w:r>
      <w:r w:rsidRPr="00D21765" w:rsidDel="00E5106E">
        <w:rPr>
          <w:bCs/>
        </w:rPr>
        <w:t xml:space="preserve"> </w:t>
      </w:r>
      <w:r w:rsidRPr="00D21765">
        <w:rPr>
          <w:bCs/>
        </w:rPr>
        <w:t>součinnost nezbytnou pro</w:t>
      </w:r>
      <w:r w:rsidR="00E953AF" w:rsidRPr="00D21765">
        <w:rPr>
          <w:bCs/>
        </w:rPr>
        <w:t xml:space="preserve"> zajištění podkladů, doplňujících údajů, upřesnění, vyjádření a</w:t>
      </w:r>
      <w:r w:rsidR="00EA5B69" w:rsidRPr="00D21765">
        <w:rPr>
          <w:bCs/>
        </w:rPr>
        <w:t> </w:t>
      </w:r>
      <w:r w:rsidR="00E953AF" w:rsidRPr="00D21765">
        <w:rPr>
          <w:bCs/>
        </w:rPr>
        <w:t xml:space="preserve">stanovisek, </w:t>
      </w:r>
      <w:r w:rsidR="00D96DAB" w:rsidRPr="00D21765">
        <w:rPr>
          <w:bCs/>
        </w:rPr>
        <w:t xml:space="preserve">jejichž </w:t>
      </w:r>
      <w:r w:rsidR="00E953AF" w:rsidRPr="00D21765">
        <w:rPr>
          <w:bCs/>
        </w:rPr>
        <w:t>potřeba vznikne v</w:t>
      </w:r>
      <w:r w:rsidR="00C17FC5" w:rsidRPr="00D21765">
        <w:rPr>
          <w:bCs/>
        </w:rPr>
        <w:t xml:space="preserve"> </w:t>
      </w:r>
      <w:r w:rsidR="00E953AF" w:rsidRPr="00D21765">
        <w:rPr>
          <w:bCs/>
        </w:rPr>
        <w:t xml:space="preserve">průběhu plnění této smlouvy. </w:t>
      </w:r>
      <w:r w:rsidR="00815857" w:rsidRPr="00D21765">
        <w:rPr>
          <w:bCs/>
        </w:rPr>
        <w:t>Tuto součinnost</w:t>
      </w:r>
      <w:r w:rsidR="00E953AF" w:rsidRPr="00D21765">
        <w:rPr>
          <w:bCs/>
        </w:rPr>
        <w:t xml:space="preserve"> poskytne </w:t>
      </w:r>
      <w:r w:rsidR="0096051C" w:rsidRPr="00D21765">
        <w:rPr>
          <w:bCs/>
        </w:rPr>
        <w:t>příkazce</w:t>
      </w:r>
      <w:r w:rsidR="00557B4E" w:rsidRPr="00D21765">
        <w:rPr>
          <w:bCs/>
        </w:rPr>
        <w:t xml:space="preserve"> </w:t>
      </w:r>
      <w:r w:rsidR="00E5106E" w:rsidRPr="00D21765">
        <w:rPr>
          <w:bCs/>
        </w:rPr>
        <w:t xml:space="preserve">příkazníkovi </w:t>
      </w:r>
      <w:r w:rsidR="00E953AF" w:rsidRPr="00D21765">
        <w:rPr>
          <w:bCs/>
        </w:rPr>
        <w:t>nejpozději do 1 týdne od jeho požádání. Zvláštní lhůtu</w:t>
      </w:r>
      <w:r w:rsidR="00815857" w:rsidRPr="00D21765">
        <w:rPr>
          <w:bCs/>
        </w:rPr>
        <w:t xml:space="preserve">, jež </w:t>
      </w:r>
      <w:r w:rsidR="00815857" w:rsidRPr="00D21765">
        <w:rPr>
          <w:bCs/>
        </w:rPr>
        <w:lastRenderedPageBreak/>
        <w:t>nebude kratší než 10</w:t>
      </w:r>
      <w:r w:rsidR="00304AFF">
        <w:rPr>
          <w:bCs/>
          <w:lang w:val="cs-CZ"/>
        </w:rPr>
        <w:t> </w:t>
      </w:r>
      <w:r w:rsidR="00815857" w:rsidRPr="00D21765">
        <w:rPr>
          <w:bCs/>
        </w:rPr>
        <w:t>pracovních dní,</w:t>
      </w:r>
      <w:r w:rsidR="00E953AF" w:rsidRPr="00D21765">
        <w:rPr>
          <w:bCs/>
        </w:rPr>
        <w:t xml:space="preserve"> ujednají smluvní strany v</w:t>
      </w:r>
      <w:r w:rsidR="00C17FC5" w:rsidRPr="00D21765">
        <w:rPr>
          <w:bCs/>
        </w:rPr>
        <w:t xml:space="preserve"> </w:t>
      </w:r>
      <w:r w:rsidR="00E953AF" w:rsidRPr="00D21765">
        <w:rPr>
          <w:bCs/>
        </w:rPr>
        <w:t>případě, kdy se bude jednat o</w:t>
      </w:r>
      <w:r w:rsidR="00EA5B69" w:rsidRPr="00D21765">
        <w:rPr>
          <w:bCs/>
        </w:rPr>
        <w:t> </w:t>
      </w:r>
      <w:r w:rsidR="00815857" w:rsidRPr="00D21765">
        <w:rPr>
          <w:bCs/>
        </w:rPr>
        <w:t>součinnost</w:t>
      </w:r>
      <w:r w:rsidR="00E953AF" w:rsidRPr="00D21765">
        <w:rPr>
          <w:bCs/>
        </w:rPr>
        <w:t xml:space="preserve">, </w:t>
      </w:r>
      <w:r w:rsidR="00815857" w:rsidRPr="00D21765">
        <w:rPr>
          <w:bCs/>
        </w:rPr>
        <w:t xml:space="preserve">kterou </w:t>
      </w:r>
      <w:r w:rsidR="00E953AF" w:rsidRPr="00D21765">
        <w:rPr>
          <w:bCs/>
        </w:rPr>
        <w:t xml:space="preserve">nemůže </w:t>
      </w:r>
      <w:r w:rsidR="0096051C" w:rsidRPr="00D21765">
        <w:rPr>
          <w:bCs/>
        </w:rPr>
        <w:t>příkazce</w:t>
      </w:r>
      <w:r w:rsidR="00557B4E" w:rsidRPr="00D21765">
        <w:rPr>
          <w:bCs/>
        </w:rPr>
        <w:t xml:space="preserve"> </w:t>
      </w:r>
      <w:r w:rsidR="00E953AF" w:rsidRPr="00D21765">
        <w:rPr>
          <w:bCs/>
        </w:rPr>
        <w:t>zabezpečit vlastními silami.</w:t>
      </w:r>
      <w:bookmarkStart w:id="7" w:name="_Ref376503882"/>
      <w:bookmarkEnd w:id="6"/>
    </w:p>
    <w:p w14:paraId="165A8A7A" w14:textId="5BB0B168" w:rsidR="00E56735" w:rsidRPr="00D21765" w:rsidRDefault="00DF097D" w:rsidP="00257538">
      <w:pPr>
        <w:pStyle w:val="l-L2"/>
        <w:numPr>
          <w:ilvl w:val="0"/>
          <w:numId w:val="25"/>
        </w:numPr>
        <w:ind w:left="357" w:hanging="357"/>
        <w:rPr>
          <w:bCs/>
        </w:rPr>
      </w:pPr>
      <w:r w:rsidRPr="00D21765">
        <w:rPr>
          <w:bCs/>
        </w:rPr>
        <w:t>Pokud</w:t>
      </w:r>
      <w:r w:rsidR="00E56735" w:rsidRPr="00D21765">
        <w:rPr>
          <w:bCs/>
        </w:rPr>
        <w:t xml:space="preserve"> příkazce neposkytne příkazníkovi součinnost dle </w:t>
      </w:r>
      <w:r w:rsidR="00BB23D1">
        <w:rPr>
          <w:bCs/>
          <w:lang w:val="cs-CZ"/>
        </w:rPr>
        <w:t>čl.</w:t>
      </w:r>
      <w:r w:rsidR="00304AFF">
        <w:rPr>
          <w:bCs/>
          <w:lang w:val="cs-CZ"/>
        </w:rPr>
        <w:t> </w:t>
      </w:r>
      <w:r w:rsidR="00BB23D1">
        <w:rPr>
          <w:bCs/>
          <w:lang w:val="cs-CZ"/>
        </w:rPr>
        <w:t xml:space="preserve">V. </w:t>
      </w:r>
      <w:r w:rsidR="00E56735" w:rsidRPr="00D21765">
        <w:rPr>
          <w:bCs/>
        </w:rPr>
        <w:t>odst.</w:t>
      </w:r>
      <w:r w:rsidR="00304AFF">
        <w:rPr>
          <w:bCs/>
          <w:lang w:val="cs-CZ"/>
        </w:rPr>
        <w:t> </w:t>
      </w:r>
      <w:r w:rsidR="00EA5B69" w:rsidRPr="00D21765">
        <w:rPr>
          <w:bCs/>
        </w:rPr>
        <w:t>2</w:t>
      </w:r>
      <w:r w:rsidR="00BB23D1">
        <w:rPr>
          <w:bCs/>
          <w:lang w:val="cs-CZ"/>
        </w:rPr>
        <w:t>.</w:t>
      </w:r>
      <w:r w:rsidR="00E56735" w:rsidRPr="00D21765">
        <w:rPr>
          <w:bCs/>
        </w:rPr>
        <w:t xml:space="preserve"> této smlouvy</w:t>
      </w:r>
      <w:r w:rsidR="003F6DF1" w:rsidRPr="00D21765">
        <w:rPr>
          <w:bCs/>
        </w:rPr>
        <w:t xml:space="preserve"> ve lhůtě tam uvedené</w:t>
      </w:r>
      <w:r w:rsidR="00E56735" w:rsidRPr="00D21765">
        <w:rPr>
          <w:bCs/>
        </w:rPr>
        <w:t>, je příkazník oprávněn písemně vyzvat příkazce k</w:t>
      </w:r>
      <w:r w:rsidR="00C17FC5" w:rsidRPr="00D21765">
        <w:rPr>
          <w:bCs/>
        </w:rPr>
        <w:t xml:space="preserve"> </w:t>
      </w:r>
      <w:r w:rsidR="00E56735" w:rsidRPr="00D21765">
        <w:rPr>
          <w:bCs/>
        </w:rPr>
        <w:t>poskytnutí této součinnosti v</w:t>
      </w:r>
      <w:r w:rsidR="002950F6" w:rsidRPr="00D21765">
        <w:rPr>
          <w:bCs/>
        </w:rPr>
        <w:t> </w:t>
      </w:r>
      <w:r w:rsidR="00E56735" w:rsidRPr="00D21765">
        <w:rPr>
          <w:bCs/>
        </w:rPr>
        <w:t>přiměřené</w:t>
      </w:r>
      <w:r w:rsidR="002950F6" w:rsidRPr="00D21765">
        <w:rPr>
          <w:bCs/>
        </w:rPr>
        <w:t xml:space="preserve"> dodatečné</w:t>
      </w:r>
      <w:r w:rsidR="00E56735" w:rsidRPr="00D21765">
        <w:rPr>
          <w:bCs/>
        </w:rPr>
        <w:t xml:space="preserve"> lhůtě, jež však nesmí být kratší než 5</w:t>
      </w:r>
      <w:r w:rsidR="00304AFF">
        <w:rPr>
          <w:bCs/>
          <w:lang w:val="cs-CZ"/>
        </w:rPr>
        <w:t> </w:t>
      </w:r>
      <w:r w:rsidR="00E56735" w:rsidRPr="00D21765">
        <w:rPr>
          <w:bCs/>
        </w:rPr>
        <w:t xml:space="preserve">pracovních dní. </w:t>
      </w:r>
      <w:r w:rsidR="00122FA3" w:rsidRPr="00D21765">
        <w:rPr>
          <w:bCs/>
        </w:rPr>
        <w:t>V</w:t>
      </w:r>
      <w:r w:rsidR="00C17FC5" w:rsidRPr="00D21765">
        <w:rPr>
          <w:bCs/>
        </w:rPr>
        <w:t xml:space="preserve"> </w:t>
      </w:r>
      <w:r w:rsidR="00122FA3" w:rsidRPr="00D21765">
        <w:rPr>
          <w:bCs/>
        </w:rPr>
        <w:t>případě marného</w:t>
      </w:r>
      <w:r w:rsidR="00060AD2" w:rsidRPr="00D21765">
        <w:rPr>
          <w:bCs/>
        </w:rPr>
        <w:t xml:space="preserve"> upl</w:t>
      </w:r>
      <w:r w:rsidR="00122FA3" w:rsidRPr="00D21765">
        <w:rPr>
          <w:bCs/>
        </w:rPr>
        <w:t>ynutí</w:t>
      </w:r>
      <w:r w:rsidR="00060AD2" w:rsidRPr="00D21765">
        <w:rPr>
          <w:bCs/>
        </w:rPr>
        <w:t xml:space="preserve"> této lhůty je příkazník oprávněn od této smlouvy odstoupit.</w:t>
      </w:r>
      <w:bookmarkEnd w:id="7"/>
    </w:p>
    <w:p w14:paraId="2A7F3A6C" w14:textId="77777777" w:rsidR="00E953AF" w:rsidRPr="00D21765" w:rsidRDefault="0096051C" w:rsidP="00257538">
      <w:pPr>
        <w:pStyle w:val="l-L2"/>
        <w:numPr>
          <w:ilvl w:val="0"/>
          <w:numId w:val="25"/>
        </w:numPr>
        <w:ind w:left="357" w:hanging="357"/>
        <w:rPr>
          <w:bCs/>
        </w:rPr>
      </w:pPr>
      <w:r w:rsidRPr="00D21765">
        <w:rPr>
          <w:bCs/>
        </w:rPr>
        <w:t>Příkazce</w:t>
      </w:r>
      <w:r w:rsidR="00557B4E" w:rsidRPr="00D21765">
        <w:rPr>
          <w:bCs/>
        </w:rPr>
        <w:t xml:space="preserve"> </w:t>
      </w:r>
      <w:r w:rsidR="00E953AF" w:rsidRPr="00D21765">
        <w:rPr>
          <w:bCs/>
        </w:rPr>
        <w:t xml:space="preserve">poskytne </w:t>
      </w:r>
      <w:r w:rsidR="00E5106E" w:rsidRPr="00D21765">
        <w:rPr>
          <w:bCs/>
        </w:rPr>
        <w:t xml:space="preserve">příkazníkovi </w:t>
      </w:r>
      <w:r w:rsidR="00E953AF" w:rsidRPr="00D21765">
        <w:rPr>
          <w:bCs/>
        </w:rPr>
        <w:t xml:space="preserve">pro </w:t>
      </w:r>
      <w:r w:rsidR="00224EC3" w:rsidRPr="00D21765">
        <w:rPr>
          <w:bCs/>
        </w:rPr>
        <w:t xml:space="preserve">provedení </w:t>
      </w:r>
      <w:r w:rsidR="0081548B" w:rsidRPr="00D21765">
        <w:rPr>
          <w:bCs/>
        </w:rPr>
        <w:t>koordinátor</w:t>
      </w:r>
      <w:r w:rsidR="00E953AF" w:rsidRPr="00D21765">
        <w:rPr>
          <w:bCs/>
        </w:rPr>
        <w:t>a</w:t>
      </w:r>
      <w:r w:rsidR="0081548B" w:rsidRPr="00D21765">
        <w:rPr>
          <w:bCs/>
        </w:rPr>
        <w:t xml:space="preserve"> BOZP</w:t>
      </w:r>
      <w:r w:rsidR="00E953AF" w:rsidRPr="00D21765">
        <w:rPr>
          <w:bCs/>
        </w:rPr>
        <w:t xml:space="preserve"> pro výpočet ceny údaj</w:t>
      </w:r>
      <w:r w:rsidR="00021E94" w:rsidRPr="00D21765">
        <w:rPr>
          <w:bCs/>
        </w:rPr>
        <w:t>e</w:t>
      </w:r>
      <w:r w:rsidR="00E953AF" w:rsidRPr="00D21765">
        <w:rPr>
          <w:bCs/>
        </w:rPr>
        <w:t xml:space="preserve"> o</w:t>
      </w:r>
      <w:r w:rsidR="00F908A7" w:rsidRPr="00D21765">
        <w:rPr>
          <w:bCs/>
        </w:rPr>
        <w:t> </w:t>
      </w:r>
      <w:r w:rsidR="00E953AF" w:rsidRPr="00D21765">
        <w:rPr>
          <w:bCs/>
        </w:rPr>
        <w:t>nákladech stavby.</w:t>
      </w:r>
    </w:p>
    <w:p w14:paraId="6DF0FB60" w14:textId="1D018E25" w:rsidR="00C16D8B" w:rsidRPr="00D21765" w:rsidRDefault="00C16D8B" w:rsidP="00257538">
      <w:pPr>
        <w:pStyle w:val="l-L2"/>
        <w:numPr>
          <w:ilvl w:val="0"/>
          <w:numId w:val="25"/>
        </w:numPr>
        <w:ind w:left="357" w:hanging="357"/>
        <w:rPr>
          <w:bCs/>
        </w:rPr>
      </w:pPr>
      <w:r w:rsidRPr="00D21765">
        <w:rPr>
          <w:bCs/>
        </w:rPr>
        <w:t xml:space="preserve">Smluvní strany si veškeré pokyny a informace předávají </w:t>
      </w:r>
      <w:r w:rsidR="00A25BE6" w:rsidRPr="00D21765">
        <w:rPr>
          <w:bCs/>
        </w:rPr>
        <w:t xml:space="preserve">písemnou </w:t>
      </w:r>
      <w:r w:rsidR="00DB6544">
        <w:rPr>
          <w:bCs/>
          <w:lang w:val="cs-CZ"/>
        </w:rPr>
        <w:t>nebo elektronickou formou</w:t>
      </w:r>
      <w:r w:rsidR="00A25BE6" w:rsidRPr="00D21765">
        <w:rPr>
          <w:bCs/>
        </w:rPr>
        <w:t xml:space="preserve"> </w:t>
      </w:r>
      <w:r w:rsidRPr="00D21765">
        <w:rPr>
          <w:bCs/>
        </w:rPr>
        <w:t xml:space="preserve">a poskytují </w:t>
      </w:r>
      <w:r w:rsidR="00A25BE6" w:rsidRPr="00D21765">
        <w:rPr>
          <w:bCs/>
        </w:rPr>
        <w:t xml:space="preserve">si je </w:t>
      </w:r>
      <w:r w:rsidRPr="00D21765">
        <w:rPr>
          <w:bCs/>
        </w:rPr>
        <w:t>zpravidla prostřednictvím kontaktních osob.</w:t>
      </w:r>
    </w:p>
    <w:p w14:paraId="0ED5D917" w14:textId="77777777" w:rsidR="008B2E13" w:rsidRDefault="007E394E" w:rsidP="008B2E13">
      <w:pPr>
        <w:pStyle w:val="l-L2"/>
        <w:numPr>
          <w:ilvl w:val="0"/>
          <w:numId w:val="25"/>
        </w:numPr>
        <w:ind w:left="357" w:hanging="357"/>
        <w:rPr>
          <w:bCs/>
        </w:rPr>
      </w:pPr>
      <w:r w:rsidRPr="008B2E13">
        <w:rPr>
          <w:bCs/>
        </w:rPr>
        <w:t>Kontaktní osob</w:t>
      </w:r>
      <w:r w:rsidR="0096683C" w:rsidRPr="008B2E13">
        <w:rPr>
          <w:bCs/>
        </w:rPr>
        <w:t>ou</w:t>
      </w:r>
      <w:r w:rsidRPr="008B2E13">
        <w:rPr>
          <w:bCs/>
        </w:rPr>
        <w:t xml:space="preserve"> příkazce</w:t>
      </w:r>
      <w:r w:rsidR="0096683C" w:rsidRPr="008B2E13">
        <w:rPr>
          <w:bCs/>
        </w:rPr>
        <w:t>, jež je</w:t>
      </w:r>
      <w:r w:rsidRPr="008B2E13">
        <w:rPr>
          <w:bCs/>
        </w:rPr>
        <w:t xml:space="preserve"> současně pracovník</w:t>
      </w:r>
      <w:r w:rsidR="0096683C" w:rsidRPr="008B2E13">
        <w:rPr>
          <w:bCs/>
        </w:rPr>
        <w:t>em</w:t>
      </w:r>
      <w:r w:rsidRPr="008B2E13">
        <w:rPr>
          <w:bCs/>
        </w:rPr>
        <w:t xml:space="preserve"> příkazce</w:t>
      </w:r>
      <w:r w:rsidR="00557B4E" w:rsidRPr="008B2E13">
        <w:rPr>
          <w:bCs/>
        </w:rPr>
        <w:t xml:space="preserve"> </w:t>
      </w:r>
      <w:r w:rsidR="00E953AF" w:rsidRPr="008B2E13">
        <w:rPr>
          <w:bCs/>
        </w:rPr>
        <w:t xml:space="preserve">určeným pro </w:t>
      </w:r>
      <w:r w:rsidR="00021E94" w:rsidRPr="008B2E13">
        <w:rPr>
          <w:bCs/>
        </w:rPr>
        <w:t>poskytování součinnosti v</w:t>
      </w:r>
      <w:r w:rsidR="00C17FC5" w:rsidRPr="008B2E13">
        <w:rPr>
          <w:bCs/>
        </w:rPr>
        <w:t xml:space="preserve"> </w:t>
      </w:r>
      <w:r w:rsidR="00021E94" w:rsidRPr="008B2E13">
        <w:rPr>
          <w:bCs/>
        </w:rPr>
        <w:t>běžném rozsahu</w:t>
      </w:r>
      <w:r w:rsidRPr="008B2E13">
        <w:rPr>
          <w:bCs/>
        </w:rPr>
        <w:t>,</w:t>
      </w:r>
      <w:r w:rsidR="00021E94" w:rsidRPr="008B2E13">
        <w:rPr>
          <w:bCs/>
        </w:rPr>
        <w:t xml:space="preserve"> j</w:t>
      </w:r>
      <w:r w:rsidR="0096683C" w:rsidRPr="008B2E13">
        <w:rPr>
          <w:bCs/>
        </w:rPr>
        <w:t>e</w:t>
      </w:r>
      <w:r w:rsidR="00BE4048" w:rsidRPr="008B2E13">
        <w:rPr>
          <w:bCs/>
        </w:rPr>
        <w:t>:</w:t>
      </w:r>
    </w:p>
    <w:p w14:paraId="5A21F6BB" w14:textId="77777777" w:rsidR="000A636B" w:rsidRDefault="008B2E13" w:rsidP="000A636B">
      <w:pPr>
        <w:pStyle w:val="l-L2"/>
        <w:tabs>
          <w:tab w:val="clear" w:pos="737"/>
          <w:tab w:val="left" w:pos="851"/>
          <w:tab w:val="left" w:pos="2268"/>
        </w:tabs>
        <w:ind w:left="357"/>
        <w:rPr>
          <w:bCs/>
        </w:rPr>
      </w:pPr>
      <w:r>
        <w:rPr>
          <w:rFonts w:cs="Arial"/>
          <w:szCs w:val="22"/>
        </w:rPr>
        <w:tab/>
      </w:r>
      <w:r w:rsidR="000A636B" w:rsidRPr="008B2E13">
        <w:rPr>
          <w:rFonts w:cs="Arial"/>
          <w:szCs w:val="22"/>
        </w:rPr>
        <w:t>Jméno:</w:t>
      </w:r>
      <w:r w:rsidR="000A636B" w:rsidRPr="008B2E13">
        <w:rPr>
          <w:rFonts w:cs="Arial"/>
          <w:szCs w:val="22"/>
        </w:rPr>
        <w:tab/>
      </w:r>
      <w:r w:rsidR="000A636B">
        <w:rPr>
          <w:rFonts w:cs="Arial"/>
          <w:b/>
          <w:szCs w:val="22"/>
          <w:lang w:val="en-US"/>
        </w:rPr>
        <w:t>Ing. Veronika Burýšková, Ing. Jiří Vrba</w:t>
      </w:r>
    </w:p>
    <w:p w14:paraId="64033707" w14:textId="77777777" w:rsidR="000A636B" w:rsidRDefault="000A636B" w:rsidP="000A636B">
      <w:pPr>
        <w:pStyle w:val="l-L2"/>
        <w:tabs>
          <w:tab w:val="clear" w:pos="737"/>
          <w:tab w:val="left" w:pos="851"/>
          <w:tab w:val="left" w:pos="2268"/>
        </w:tabs>
        <w:ind w:left="357"/>
        <w:rPr>
          <w:bCs/>
        </w:rPr>
      </w:pPr>
      <w:r>
        <w:rPr>
          <w:rFonts w:cs="Arial"/>
          <w:szCs w:val="22"/>
        </w:rPr>
        <w:tab/>
      </w:r>
      <w:r w:rsidRPr="00AB5E77">
        <w:rPr>
          <w:rFonts w:cs="Arial"/>
          <w:szCs w:val="22"/>
        </w:rPr>
        <w:t>Telefon:</w:t>
      </w:r>
      <w:r w:rsidRPr="00AB5E77">
        <w:rPr>
          <w:rFonts w:cs="Arial"/>
          <w:szCs w:val="22"/>
        </w:rPr>
        <w:tab/>
      </w:r>
      <w:r>
        <w:rPr>
          <w:rFonts w:cs="Arial"/>
          <w:b/>
          <w:szCs w:val="22"/>
          <w:lang w:val="en-US"/>
        </w:rPr>
        <w:t>725 949 801, 725 949 837</w:t>
      </w:r>
    </w:p>
    <w:p w14:paraId="6A62F23D" w14:textId="77777777" w:rsidR="000A636B" w:rsidRDefault="000A636B" w:rsidP="000A636B">
      <w:pPr>
        <w:pStyle w:val="l-L2"/>
        <w:tabs>
          <w:tab w:val="clear" w:pos="737"/>
          <w:tab w:val="left" w:pos="851"/>
          <w:tab w:val="left" w:pos="2268"/>
        </w:tabs>
        <w:ind w:left="357"/>
        <w:rPr>
          <w:bCs/>
        </w:rPr>
      </w:pPr>
      <w:r>
        <w:rPr>
          <w:rFonts w:cs="Arial"/>
          <w:szCs w:val="22"/>
        </w:rPr>
        <w:tab/>
      </w:r>
      <w:r w:rsidRPr="00AB5E77">
        <w:rPr>
          <w:rFonts w:cs="Arial"/>
          <w:szCs w:val="22"/>
        </w:rPr>
        <w:t>E-mail:</w:t>
      </w:r>
      <w:r w:rsidRPr="00AB5E77">
        <w:rPr>
          <w:rFonts w:cs="Arial"/>
          <w:szCs w:val="22"/>
        </w:rPr>
        <w:tab/>
      </w:r>
      <w:hyperlink r:id="rId17" w:history="1">
        <w:r w:rsidRPr="00805032">
          <w:rPr>
            <w:rStyle w:val="Hypertextovodkaz"/>
            <w:rFonts w:cs="Arial"/>
            <w:b/>
            <w:szCs w:val="22"/>
            <w:lang w:val="en-US"/>
          </w:rPr>
          <w:t>veronika.buryskova@spu.gov.cz</w:t>
        </w:r>
      </w:hyperlink>
      <w:r>
        <w:rPr>
          <w:rFonts w:cs="Arial"/>
          <w:b/>
          <w:szCs w:val="22"/>
          <w:lang w:val="en-US"/>
        </w:rPr>
        <w:t xml:space="preserve">, </w:t>
      </w:r>
      <w:hyperlink r:id="rId18" w:history="1">
        <w:r w:rsidRPr="00805032">
          <w:rPr>
            <w:rStyle w:val="Hypertextovodkaz"/>
            <w:rFonts w:cs="Arial"/>
            <w:b/>
            <w:szCs w:val="22"/>
            <w:lang w:val="en-US"/>
          </w:rPr>
          <w:t>jiri.vrba@spu.gov.cz</w:t>
        </w:r>
      </w:hyperlink>
      <w:r>
        <w:rPr>
          <w:rFonts w:cs="Arial"/>
          <w:b/>
          <w:szCs w:val="22"/>
          <w:lang w:val="en-US"/>
        </w:rPr>
        <w:t xml:space="preserve"> </w:t>
      </w:r>
    </w:p>
    <w:p w14:paraId="10EC24D7" w14:textId="70F4012C" w:rsidR="008B2E13" w:rsidRDefault="00C16D8B" w:rsidP="000A636B">
      <w:pPr>
        <w:pStyle w:val="l-L2"/>
        <w:tabs>
          <w:tab w:val="clear" w:pos="737"/>
          <w:tab w:val="left" w:pos="851"/>
          <w:tab w:val="left" w:pos="2268"/>
        </w:tabs>
        <w:ind w:left="357"/>
        <w:rPr>
          <w:bCs/>
        </w:rPr>
      </w:pPr>
      <w:r w:rsidRPr="00115E79">
        <w:t>Kontaktními osobami příkazníka jsou:</w:t>
      </w:r>
    </w:p>
    <w:p w14:paraId="64E279A9" w14:textId="2B00E887" w:rsidR="008B2E13" w:rsidRDefault="008B2E13" w:rsidP="008B2E13">
      <w:pPr>
        <w:pStyle w:val="l-L2"/>
        <w:tabs>
          <w:tab w:val="clear" w:pos="737"/>
          <w:tab w:val="left" w:pos="851"/>
          <w:tab w:val="left" w:pos="2268"/>
        </w:tabs>
        <w:ind w:left="357"/>
        <w:rPr>
          <w:bCs/>
        </w:rPr>
      </w:pPr>
      <w:r>
        <w:rPr>
          <w:rFonts w:cs="Arial"/>
          <w:szCs w:val="22"/>
        </w:rPr>
        <w:tab/>
      </w:r>
      <w:r w:rsidR="00C03EF2" w:rsidRPr="00AB5E77">
        <w:rPr>
          <w:rFonts w:cs="Arial"/>
          <w:szCs w:val="22"/>
        </w:rPr>
        <w:t>Jméno:</w:t>
      </w:r>
      <w:r w:rsidR="00C03EF2" w:rsidRPr="00AB5E77">
        <w:rPr>
          <w:rFonts w:cs="Arial"/>
          <w:szCs w:val="22"/>
        </w:rPr>
        <w:tab/>
      </w:r>
      <w:r w:rsidR="00C03EF2" w:rsidRPr="00AB5E77">
        <w:rPr>
          <w:rFonts w:cs="Arial"/>
          <w:b/>
          <w:szCs w:val="22"/>
          <w:highlight w:val="yellow"/>
          <w:lang w:val="en-US"/>
        </w:rPr>
        <w:t>[DOPLNIT]</w:t>
      </w:r>
    </w:p>
    <w:p w14:paraId="4A833D8B" w14:textId="5CE53F95" w:rsidR="008B2E13" w:rsidRDefault="008B2E13" w:rsidP="008B2E13">
      <w:pPr>
        <w:pStyle w:val="l-L2"/>
        <w:tabs>
          <w:tab w:val="clear" w:pos="737"/>
          <w:tab w:val="left" w:pos="851"/>
          <w:tab w:val="left" w:pos="2268"/>
        </w:tabs>
        <w:ind w:left="357"/>
        <w:rPr>
          <w:bCs/>
        </w:rPr>
      </w:pPr>
      <w:r>
        <w:rPr>
          <w:rFonts w:cs="Arial"/>
          <w:szCs w:val="22"/>
        </w:rPr>
        <w:tab/>
      </w:r>
      <w:r w:rsidR="00C03EF2" w:rsidRPr="00AB5E77">
        <w:rPr>
          <w:rFonts w:cs="Arial"/>
          <w:szCs w:val="22"/>
        </w:rPr>
        <w:t>Telefon:</w:t>
      </w:r>
      <w:r w:rsidR="00115E79">
        <w:rPr>
          <w:rFonts w:cs="Arial"/>
          <w:szCs w:val="22"/>
        </w:rPr>
        <w:tab/>
      </w:r>
      <w:r w:rsidR="00C03EF2" w:rsidRPr="00AB5E77">
        <w:rPr>
          <w:rFonts w:cs="Arial"/>
          <w:b/>
          <w:szCs w:val="22"/>
          <w:highlight w:val="yellow"/>
          <w:lang w:val="en-US"/>
        </w:rPr>
        <w:t>[DOPLNIT]</w:t>
      </w:r>
    </w:p>
    <w:p w14:paraId="50EBA1BD" w14:textId="61C52E57" w:rsidR="00C16D8B" w:rsidRPr="008B2E13" w:rsidRDefault="008B2E13" w:rsidP="008B2E13">
      <w:pPr>
        <w:pStyle w:val="l-L2"/>
        <w:tabs>
          <w:tab w:val="clear" w:pos="737"/>
          <w:tab w:val="left" w:pos="851"/>
          <w:tab w:val="left" w:pos="2268"/>
        </w:tabs>
        <w:ind w:left="357"/>
        <w:rPr>
          <w:bCs/>
        </w:rPr>
      </w:pPr>
      <w:r>
        <w:rPr>
          <w:rFonts w:cs="Arial"/>
          <w:szCs w:val="22"/>
        </w:rPr>
        <w:tab/>
      </w:r>
      <w:r w:rsidR="00C03EF2" w:rsidRPr="00AB5E77">
        <w:rPr>
          <w:rFonts w:cs="Arial"/>
          <w:szCs w:val="22"/>
        </w:rPr>
        <w:t>E-mail:</w:t>
      </w:r>
      <w:r w:rsidR="00C03EF2" w:rsidRPr="00AB5E77">
        <w:rPr>
          <w:rFonts w:cs="Arial"/>
          <w:szCs w:val="22"/>
        </w:rPr>
        <w:tab/>
      </w:r>
      <w:r w:rsidR="00C03EF2" w:rsidRPr="00AB5E77">
        <w:rPr>
          <w:rFonts w:cs="Arial"/>
          <w:b/>
          <w:szCs w:val="22"/>
          <w:highlight w:val="yellow"/>
          <w:lang w:val="en-US"/>
        </w:rPr>
        <w:t>[DOPLNIT]</w:t>
      </w:r>
    </w:p>
    <w:p w14:paraId="2554F9C8" w14:textId="77777777" w:rsidR="00523F62" w:rsidRPr="00523F62" w:rsidRDefault="00523F62" w:rsidP="00523F62">
      <w:pPr>
        <w:pStyle w:val="TSTextlnkuslovan"/>
        <w:tabs>
          <w:tab w:val="left" w:pos="1843"/>
        </w:tabs>
        <w:spacing w:after="0" w:line="240" w:lineRule="auto"/>
        <w:jc w:val="both"/>
        <w:rPr>
          <w:rFonts w:cs="Arial"/>
          <w:bCs/>
          <w:szCs w:val="22"/>
          <w:lang w:val="cs-CZ"/>
        </w:rPr>
      </w:pPr>
    </w:p>
    <w:p w14:paraId="64873F80" w14:textId="6CDDA019" w:rsidR="003162F4" w:rsidRPr="00AB5E77" w:rsidRDefault="00C56067" w:rsidP="009B5FBA">
      <w:pPr>
        <w:pStyle w:val="l-L1"/>
      </w:pPr>
      <w:r w:rsidRPr="00AB5E77">
        <w:t>Odměna příkazníka</w:t>
      </w:r>
      <w:r w:rsidR="00864FA3" w:rsidRPr="00AB5E77">
        <w:t xml:space="preserve"> a platební podmínky</w:t>
      </w:r>
    </w:p>
    <w:p w14:paraId="0BEC3396" w14:textId="77777777" w:rsidR="00BB2E75" w:rsidRPr="003020C1" w:rsidRDefault="00BB2E75" w:rsidP="00BB2E75">
      <w:pPr>
        <w:rPr>
          <w:i/>
          <w:iCs/>
          <w:color w:val="FF0000"/>
        </w:rPr>
      </w:pPr>
      <w:bookmarkStart w:id="8" w:name="_Ref376455280"/>
      <w:r w:rsidRPr="003020C1">
        <w:rPr>
          <w:i/>
          <w:iCs/>
          <w:color w:val="FF0000"/>
        </w:rPr>
        <w:t>Varianta 1 (plátce DPH)</w:t>
      </w:r>
    </w:p>
    <w:p w14:paraId="7F83C885" w14:textId="77777777" w:rsidR="00BB2E75" w:rsidRPr="001E042D" w:rsidRDefault="00BB2E75" w:rsidP="00BB2E75">
      <w:pPr>
        <w:pStyle w:val="l-L2"/>
        <w:numPr>
          <w:ilvl w:val="0"/>
          <w:numId w:val="26"/>
        </w:numPr>
        <w:ind w:left="357" w:hanging="357"/>
        <w:rPr>
          <w:bCs/>
          <w:i/>
          <w:iCs/>
        </w:rPr>
      </w:pPr>
      <w:r w:rsidRPr="001E042D">
        <w:rPr>
          <w:bCs/>
          <w:i/>
          <w:iCs/>
        </w:rPr>
        <w:t>Odměna za provedení činnost</w:t>
      </w:r>
      <w:r w:rsidRPr="001E042D">
        <w:rPr>
          <w:bCs/>
          <w:i/>
          <w:iCs/>
          <w:lang w:val="cs-CZ"/>
        </w:rPr>
        <w:t>i koordinátora BOZP</w:t>
      </w:r>
      <w:r w:rsidRPr="001E042D">
        <w:rPr>
          <w:bCs/>
          <w:i/>
          <w:iCs/>
        </w:rPr>
        <w:t xml:space="preserve"> </w:t>
      </w:r>
      <w:r w:rsidRPr="001E042D">
        <w:rPr>
          <w:bCs/>
          <w:i/>
          <w:iCs/>
          <w:lang w:val="cs-CZ"/>
        </w:rPr>
        <w:t>je stanovena dohodou smluvních stran a </w:t>
      </w:r>
      <w:r w:rsidRPr="001E042D">
        <w:rPr>
          <w:bCs/>
          <w:i/>
          <w:iCs/>
        </w:rPr>
        <w:t xml:space="preserve">činí </w:t>
      </w:r>
      <w:r w:rsidRPr="001E042D">
        <w:rPr>
          <w:b/>
          <w:i/>
          <w:iCs/>
          <w:highlight w:val="yellow"/>
        </w:rPr>
        <w:t>[DOPLNIT]</w:t>
      </w:r>
      <w:r w:rsidRPr="001E042D">
        <w:rPr>
          <w:bCs/>
          <w:i/>
          <w:iCs/>
        </w:rPr>
        <w:t xml:space="preserve"> Kč bez DPH (slovy: </w:t>
      </w:r>
      <w:r w:rsidRPr="001E042D">
        <w:rPr>
          <w:b/>
          <w:i/>
          <w:iCs/>
          <w:highlight w:val="yellow"/>
        </w:rPr>
        <w:t>[DOPLNIT]</w:t>
      </w:r>
      <w:r w:rsidRPr="001E042D">
        <w:rPr>
          <w:bCs/>
          <w:i/>
          <w:iCs/>
          <w:lang w:val="cs-CZ"/>
        </w:rPr>
        <w:t xml:space="preserve"> </w:t>
      </w:r>
      <w:r w:rsidRPr="001E042D">
        <w:rPr>
          <w:bCs/>
          <w:i/>
          <w:iCs/>
        </w:rPr>
        <w:t>korun českých.). Tato odměna zahrnuje veškeré náklady spojené s provedením</w:t>
      </w:r>
      <w:r w:rsidRPr="001E042D">
        <w:rPr>
          <w:bCs/>
          <w:i/>
          <w:iCs/>
          <w:lang w:val="cs-CZ"/>
        </w:rPr>
        <w:t xml:space="preserve"> </w:t>
      </w:r>
      <w:r w:rsidRPr="001E042D">
        <w:rPr>
          <w:bCs/>
          <w:i/>
          <w:iCs/>
        </w:rPr>
        <w:t>jeho činností, a to i hotové výdaje účelně vynaložené.</w:t>
      </w:r>
    </w:p>
    <w:p w14:paraId="7DB09E02" w14:textId="77777777" w:rsidR="00BB2E75" w:rsidRPr="00BB2E75" w:rsidRDefault="00BB2E75" w:rsidP="00BB2E75">
      <w:pPr>
        <w:pStyle w:val="l-L2"/>
        <w:numPr>
          <w:ilvl w:val="0"/>
          <w:numId w:val="26"/>
        </w:numPr>
        <w:ind w:left="357" w:hanging="357"/>
        <w:rPr>
          <w:bCs/>
          <w:i/>
          <w:iCs/>
        </w:rPr>
      </w:pPr>
      <w:r w:rsidRPr="001E042D">
        <w:rPr>
          <w:bCs/>
          <w:i/>
          <w:iCs/>
        </w:rPr>
        <w:t xml:space="preserve">Výše odměny byla stanovena dohodou smluvních stran na základě nabídky příkazníka ze dne </w:t>
      </w:r>
      <w:r w:rsidRPr="003020C1">
        <w:rPr>
          <w:b/>
          <w:i/>
          <w:iCs/>
          <w:highlight w:val="yellow"/>
        </w:rPr>
        <w:t>[DOPLNIT]</w:t>
      </w:r>
      <w:r w:rsidRPr="001E042D">
        <w:rPr>
          <w:bCs/>
          <w:i/>
          <w:iCs/>
        </w:rPr>
        <w:t xml:space="preserve"> Tato odměna je konečná, nejvýše přípustná a nepřekročitelná.</w:t>
      </w:r>
      <w:r w:rsidRPr="001E042D">
        <w:rPr>
          <w:bCs/>
          <w:i/>
          <w:iCs/>
          <w:lang w:val="cs-CZ"/>
        </w:rPr>
        <w:t xml:space="preserve"> Přičemž je příkazník povinen se sám ujistit o správnosti o dostatečnosti své nabídky.</w:t>
      </w:r>
    </w:p>
    <w:p w14:paraId="2F79E3AF" w14:textId="77777777" w:rsidR="00BB2E75" w:rsidRPr="003020C1" w:rsidRDefault="00BB2E75" w:rsidP="00BB2E75">
      <w:pPr>
        <w:pStyle w:val="l-L2"/>
        <w:tabs>
          <w:tab w:val="clear" w:pos="737"/>
        </w:tabs>
        <w:spacing w:after="0"/>
        <w:ind w:firstLine="357"/>
        <w:rPr>
          <w:bCs/>
          <w:i/>
          <w:iCs/>
        </w:rPr>
      </w:pPr>
      <w:r w:rsidRPr="003020C1">
        <w:rPr>
          <w:i/>
          <w:iCs/>
          <w:lang w:val="cs-CZ" w:eastAsia="cs-CZ"/>
        </w:rPr>
        <w:t>Rozpis položek:</w:t>
      </w:r>
    </w:p>
    <w:tbl>
      <w:tblPr>
        <w:tblW w:w="9417" w:type="dxa"/>
        <w:tblInd w:w="354" w:type="dxa"/>
        <w:tblCellMar>
          <w:left w:w="70" w:type="dxa"/>
          <w:right w:w="70" w:type="dxa"/>
        </w:tblCellMar>
        <w:tblLook w:val="04A0" w:firstRow="1" w:lastRow="0" w:firstColumn="1" w:lastColumn="0" w:noHBand="0" w:noVBand="1"/>
      </w:tblPr>
      <w:tblGrid>
        <w:gridCol w:w="4456"/>
        <w:gridCol w:w="1842"/>
        <w:gridCol w:w="1573"/>
        <w:gridCol w:w="1546"/>
      </w:tblGrid>
      <w:tr w:rsidR="00BB2E75" w:rsidRPr="00C5474B" w14:paraId="58FEE53C" w14:textId="77777777" w:rsidTr="00D53011">
        <w:trPr>
          <w:trHeight w:val="284"/>
        </w:trPr>
        <w:tc>
          <w:tcPr>
            <w:tcW w:w="4456" w:type="dxa"/>
            <w:tcBorders>
              <w:top w:val="single" w:sz="8" w:space="0" w:color="auto"/>
              <w:left w:val="single" w:sz="8" w:space="0" w:color="auto"/>
              <w:bottom w:val="single" w:sz="4" w:space="0" w:color="auto"/>
              <w:right w:val="single" w:sz="4" w:space="0" w:color="auto"/>
            </w:tcBorders>
            <w:vAlign w:val="center"/>
            <w:hideMark/>
          </w:tcPr>
          <w:p w14:paraId="72208AA3" w14:textId="77777777" w:rsidR="00BB2E75" w:rsidRPr="003020C1" w:rsidRDefault="00BB2E75" w:rsidP="00D53011">
            <w:pPr>
              <w:spacing w:before="0" w:after="0"/>
              <w:ind w:left="357" w:hanging="357"/>
              <w:rPr>
                <w:i/>
                <w:iCs/>
              </w:rPr>
            </w:pPr>
          </w:p>
        </w:tc>
        <w:tc>
          <w:tcPr>
            <w:tcW w:w="1842" w:type="dxa"/>
            <w:tcBorders>
              <w:top w:val="single" w:sz="8" w:space="0" w:color="auto"/>
              <w:left w:val="nil"/>
              <w:bottom w:val="single" w:sz="4" w:space="0" w:color="auto"/>
              <w:right w:val="single" w:sz="4" w:space="0" w:color="auto"/>
            </w:tcBorders>
            <w:vAlign w:val="center"/>
            <w:hideMark/>
          </w:tcPr>
          <w:p w14:paraId="657375CA" w14:textId="77777777" w:rsidR="00BB2E75" w:rsidRPr="003D0E2D" w:rsidRDefault="00BB2E75" w:rsidP="00D53011">
            <w:pPr>
              <w:spacing w:before="0" w:after="0"/>
              <w:ind w:left="73"/>
              <w:rPr>
                <w:i/>
                <w:iCs/>
                <w:sz w:val="20"/>
                <w:szCs w:val="20"/>
              </w:rPr>
            </w:pPr>
            <w:r w:rsidRPr="003D0E2D">
              <w:rPr>
                <w:i/>
                <w:iCs/>
                <w:sz w:val="20"/>
                <w:szCs w:val="20"/>
              </w:rPr>
              <w:t>Cena bez DPH (Kč)</w:t>
            </w:r>
          </w:p>
        </w:tc>
        <w:tc>
          <w:tcPr>
            <w:tcW w:w="1573" w:type="dxa"/>
            <w:tcBorders>
              <w:top w:val="single" w:sz="8" w:space="0" w:color="auto"/>
              <w:left w:val="nil"/>
              <w:bottom w:val="single" w:sz="4" w:space="0" w:color="auto"/>
              <w:right w:val="single" w:sz="4" w:space="0" w:color="auto"/>
            </w:tcBorders>
            <w:vAlign w:val="center"/>
            <w:hideMark/>
          </w:tcPr>
          <w:p w14:paraId="197AB9DA" w14:textId="77777777" w:rsidR="00BB2E75" w:rsidRPr="003D0E2D" w:rsidRDefault="00BB2E75" w:rsidP="00D53011">
            <w:pPr>
              <w:spacing w:before="0" w:after="0"/>
              <w:ind w:left="357" w:hanging="357"/>
              <w:rPr>
                <w:i/>
                <w:iCs/>
                <w:sz w:val="20"/>
                <w:szCs w:val="20"/>
              </w:rPr>
            </w:pPr>
            <w:r w:rsidRPr="003D0E2D">
              <w:rPr>
                <w:i/>
                <w:iCs/>
                <w:sz w:val="20"/>
                <w:szCs w:val="20"/>
              </w:rPr>
              <w:t>DPH (Kč)</w:t>
            </w:r>
          </w:p>
        </w:tc>
        <w:tc>
          <w:tcPr>
            <w:tcW w:w="1546" w:type="dxa"/>
            <w:tcBorders>
              <w:top w:val="single" w:sz="8" w:space="0" w:color="auto"/>
              <w:left w:val="nil"/>
              <w:bottom w:val="single" w:sz="4" w:space="0" w:color="auto"/>
              <w:right w:val="single" w:sz="8" w:space="0" w:color="auto"/>
            </w:tcBorders>
            <w:vAlign w:val="center"/>
            <w:hideMark/>
          </w:tcPr>
          <w:p w14:paraId="14389027" w14:textId="77777777" w:rsidR="00BB2E75" w:rsidRPr="003D0E2D" w:rsidRDefault="00BB2E75" w:rsidP="00D53011">
            <w:pPr>
              <w:spacing w:before="0" w:after="0"/>
              <w:ind w:left="55" w:hanging="55"/>
              <w:rPr>
                <w:i/>
                <w:iCs/>
                <w:sz w:val="20"/>
                <w:szCs w:val="20"/>
              </w:rPr>
            </w:pPr>
            <w:r w:rsidRPr="003D0E2D">
              <w:rPr>
                <w:i/>
                <w:iCs/>
                <w:sz w:val="20"/>
                <w:szCs w:val="20"/>
              </w:rPr>
              <w:t>Cena vč. DPH (Kč)</w:t>
            </w:r>
          </w:p>
        </w:tc>
      </w:tr>
      <w:tr w:rsidR="00BB2E75" w:rsidRPr="00C5474B" w14:paraId="4CE1ECC8" w14:textId="77777777" w:rsidTr="00D53011">
        <w:trPr>
          <w:trHeight w:val="284"/>
        </w:trPr>
        <w:tc>
          <w:tcPr>
            <w:tcW w:w="4456" w:type="dxa"/>
            <w:tcBorders>
              <w:top w:val="single" w:sz="8" w:space="0" w:color="auto"/>
              <w:left w:val="single" w:sz="8" w:space="0" w:color="auto"/>
              <w:bottom w:val="single" w:sz="4" w:space="0" w:color="auto"/>
              <w:right w:val="single" w:sz="4" w:space="0" w:color="auto"/>
            </w:tcBorders>
            <w:vAlign w:val="center"/>
          </w:tcPr>
          <w:p w14:paraId="45AD0A0F" w14:textId="77777777" w:rsidR="00BB2E75" w:rsidRPr="003020C1" w:rsidRDefault="00BB2E75" w:rsidP="00D53011">
            <w:pPr>
              <w:spacing w:before="0" w:after="0"/>
              <w:ind w:left="-9" w:firstLine="9"/>
              <w:rPr>
                <w:i/>
                <w:iCs/>
              </w:rPr>
            </w:pPr>
            <w:r w:rsidRPr="00050913">
              <w:t>Platba po dokončení stavebních prací (</w:t>
            </w:r>
            <w:proofErr w:type="gramStart"/>
            <w:r w:rsidRPr="00050913">
              <w:t>60%</w:t>
            </w:r>
            <w:proofErr w:type="gramEnd"/>
            <w:r w:rsidRPr="00050913">
              <w:t>)</w:t>
            </w:r>
          </w:p>
        </w:tc>
        <w:tc>
          <w:tcPr>
            <w:tcW w:w="1842" w:type="dxa"/>
            <w:tcBorders>
              <w:top w:val="single" w:sz="8" w:space="0" w:color="auto"/>
              <w:left w:val="nil"/>
              <w:bottom w:val="single" w:sz="4" w:space="0" w:color="auto"/>
              <w:right w:val="single" w:sz="4" w:space="0" w:color="auto"/>
            </w:tcBorders>
            <w:vAlign w:val="center"/>
          </w:tcPr>
          <w:p w14:paraId="1A67C46F" w14:textId="262B03C7" w:rsidR="00BB2E75" w:rsidRPr="003020C1" w:rsidRDefault="00A3772B" w:rsidP="00D53011">
            <w:pPr>
              <w:spacing w:before="0" w:after="0"/>
              <w:ind w:left="357" w:hanging="357"/>
              <w:rPr>
                <w:i/>
                <w:iCs/>
              </w:rPr>
            </w:pPr>
            <w:r w:rsidRPr="003020C1">
              <w:rPr>
                <w:b/>
                <w:bCs/>
                <w:i/>
                <w:iCs/>
                <w:highlight w:val="yellow"/>
              </w:rPr>
              <w:t>[DOPLNIT]</w:t>
            </w:r>
          </w:p>
        </w:tc>
        <w:tc>
          <w:tcPr>
            <w:tcW w:w="1573" w:type="dxa"/>
            <w:tcBorders>
              <w:top w:val="single" w:sz="8" w:space="0" w:color="auto"/>
              <w:left w:val="nil"/>
              <w:bottom w:val="single" w:sz="4" w:space="0" w:color="auto"/>
              <w:right w:val="single" w:sz="4" w:space="0" w:color="auto"/>
            </w:tcBorders>
            <w:vAlign w:val="center"/>
          </w:tcPr>
          <w:p w14:paraId="19E787C8" w14:textId="1705DEF9" w:rsidR="00BB2E75" w:rsidRPr="003020C1" w:rsidRDefault="00A3772B" w:rsidP="00D53011">
            <w:pPr>
              <w:spacing w:before="0" w:after="0"/>
              <w:ind w:left="357" w:hanging="357"/>
              <w:rPr>
                <w:i/>
                <w:iCs/>
              </w:rPr>
            </w:pPr>
            <w:r w:rsidRPr="003020C1">
              <w:rPr>
                <w:b/>
                <w:bCs/>
                <w:i/>
                <w:iCs/>
                <w:highlight w:val="yellow"/>
              </w:rPr>
              <w:t>[DOPLNIT]</w:t>
            </w:r>
          </w:p>
        </w:tc>
        <w:tc>
          <w:tcPr>
            <w:tcW w:w="1546" w:type="dxa"/>
            <w:tcBorders>
              <w:top w:val="single" w:sz="8" w:space="0" w:color="auto"/>
              <w:left w:val="nil"/>
              <w:bottom w:val="single" w:sz="4" w:space="0" w:color="auto"/>
              <w:right w:val="single" w:sz="8" w:space="0" w:color="auto"/>
            </w:tcBorders>
            <w:vAlign w:val="center"/>
          </w:tcPr>
          <w:p w14:paraId="6250B2A2" w14:textId="6AD5E940" w:rsidR="00BB2E75" w:rsidRPr="003020C1" w:rsidRDefault="00A3772B" w:rsidP="00D53011">
            <w:pPr>
              <w:spacing w:before="0" w:after="0"/>
              <w:ind w:left="357" w:hanging="357"/>
              <w:rPr>
                <w:i/>
                <w:iCs/>
              </w:rPr>
            </w:pPr>
            <w:r w:rsidRPr="003020C1">
              <w:rPr>
                <w:b/>
                <w:bCs/>
                <w:i/>
                <w:iCs/>
                <w:highlight w:val="yellow"/>
              </w:rPr>
              <w:t>[DOPLNIT]</w:t>
            </w:r>
          </w:p>
        </w:tc>
      </w:tr>
      <w:tr w:rsidR="00BB2E75" w:rsidRPr="00C5474B" w14:paraId="3E4D8173" w14:textId="77777777" w:rsidTr="00D53011">
        <w:trPr>
          <w:trHeight w:val="284"/>
        </w:trPr>
        <w:tc>
          <w:tcPr>
            <w:tcW w:w="4456" w:type="dxa"/>
            <w:tcBorders>
              <w:top w:val="single" w:sz="8" w:space="0" w:color="auto"/>
              <w:left w:val="single" w:sz="8" w:space="0" w:color="auto"/>
              <w:bottom w:val="single" w:sz="4" w:space="0" w:color="auto"/>
              <w:right w:val="single" w:sz="4" w:space="0" w:color="auto"/>
            </w:tcBorders>
            <w:vAlign w:val="center"/>
          </w:tcPr>
          <w:p w14:paraId="12459F22" w14:textId="77777777" w:rsidR="00BB2E75" w:rsidRPr="003020C1" w:rsidRDefault="00BB2E75" w:rsidP="00D53011">
            <w:pPr>
              <w:spacing w:before="0" w:after="0"/>
              <w:ind w:left="-9"/>
              <w:rPr>
                <w:i/>
                <w:iCs/>
              </w:rPr>
            </w:pPr>
            <w:r>
              <w:t>Platba po nabytí právní moci kolaudačního rozhodnutí (</w:t>
            </w:r>
            <w:proofErr w:type="gramStart"/>
            <w:r>
              <w:t>40%</w:t>
            </w:r>
            <w:proofErr w:type="gramEnd"/>
            <w:r>
              <w:t>)</w:t>
            </w:r>
          </w:p>
        </w:tc>
        <w:tc>
          <w:tcPr>
            <w:tcW w:w="1842" w:type="dxa"/>
            <w:tcBorders>
              <w:top w:val="single" w:sz="8" w:space="0" w:color="auto"/>
              <w:left w:val="nil"/>
              <w:bottom w:val="single" w:sz="4" w:space="0" w:color="auto"/>
              <w:right w:val="single" w:sz="4" w:space="0" w:color="auto"/>
            </w:tcBorders>
            <w:vAlign w:val="center"/>
          </w:tcPr>
          <w:p w14:paraId="13F6931A" w14:textId="06349C16" w:rsidR="00BB2E75" w:rsidRPr="003020C1" w:rsidRDefault="00A3772B" w:rsidP="00D53011">
            <w:pPr>
              <w:spacing w:before="0" w:after="0"/>
              <w:ind w:left="357" w:hanging="357"/>
              <w:rPr>
                <w:i/>
                <w:iCs/>
              </w:rPr>
            </w:pPr>
            <w:r w:rsidRPr="003020C1">
              <w:rPr>
                <w:b/>
                <w:bCs/>
                <w:i/>
                <w:iCs/>
                <w:highlight w:val="yellow"/>
              </w:rPr>
              <w:t>[DOPLNIT]</w:t>
            </w:r>
          </w:p>
        </w:tc>
        <w:tc>
          <w:tcPr>
            <w:tcW w:w="1573" w:type="dxa"/>
            <w:tcBorders>
              <w:top w:val="single" w:sz="8" w:space="0" w:color="auto"/>
              <w:left w:val="nil"/>
              <w:bottom w:val="single" w:sz="4" w:space="0" w:color="auto"/>
              <w:right w:val="single" w:sz="4" w:space="0" w:color="auto"/>
            </w:tcBorders>
            <w:vAlign w:val="center"/>
          </w:tcPr>
          <w:p w14:paraId="75760550" w14:textId="03F09DC4" w:rsidR="00BB2E75" w:rsidRPr="003020C1" w:rsidRDefault="00A3772B" w:rsidP="00D53011">
            <w:pPr>
              <w:spacing w:before="0" w:after="0"/>
              <w:ind w:left="357" w:hanging="357"/>
              <w:rPr>
                <w:i/>
                <w:iCs/>
              </w:rPr>
            </w:pPr>
            <w:r w:rsidRPr="003020C1">
              <w:rPr>
                <w:b/>
                <w:bCs/>
                <w:i/>
                <w:iCs/>
                <w:highlight w:val="yellow"/>
              </w:rPr>
              <w:t>[DOPLNIT]</w:t>
            </w:r>
          </w:p>
        </w:tc>
        <w:tc>
          <w:tcPr>
            <w:tcW w:w="1546" w:type="dxa"/>
            <w:tcBorders>
              <w:top w:val="single" w:sz="8" w:space="0" w:color="auto"/>
              <w:left w:val="nil"/>
              <w:bottom w:val="single" w:sz="4" w:space="0" w:color="auto"/>
              <w:right w:val="single" w:sz="8" w:space="0" w:color="auto"/>
            </w:tcBorders>
            <w:vAlign w:val="center"/>
          </w:tcPr>
          <w:p w14:paraId="4BB6C918" w14:textId="529B17EA" w:rsidR="00BB2E75" w:rsidRPr="003020C1" w:rsidRDefault="00A3772B" w:rsidP="00D53011">
            <w:pPr>
              <w:spacing w:before="0" w:after="0"/>
              <w:ind w:left="357" w:hanging="357"/>
              <w:rPr>
                <w:i/>
                <w:iCs/>
              </w:rPr>
            </w:pPr>
            <w:r w:rsidRPr="003020C1">
              <w:rPr>
                <w:b/>
                <w:bCs/>
                <w:i/>
                <w:iCs/>
                <w:highlight w:val="yellow"/>
              </w:rPr>
              <w:t>[DOPLNIT]</w:t>
            </w:r>
          </w:p>
        </w:tc>
      </w:tr>
      <w:tr w:rsidR="00BB2E75" w:rsidRPr="00486ACE" w14:paraId="55CD280A" w14:textId="77777777" w:rsidTr="00D53011">
        <w:trPr>
          <w:trHeight w:val="284"/>
        </w:trPr>
        <w:tc>
          <w:tcPr>
            <w:tcW w:w="4456" w:type="dxa"/>
            <w:tcBorders>
              <w:top w:val="nil"/>
              <w:left w:val="single" w:sz="8" w:space="0" w:color="auto"/>
              <w:bottom w:val="single" w:sz="8" w:space="0" w:color="auto"/>
              <w:right w:val="single" w:sz="4" w:space="0" w:color="auto"/>
            </w:tcBorders>
            <w:noWrap/>
            <w:vAlign w:val="center"/>
            <w:hideMark/>
          </w:tcPr>
          <w:p w14:paraId="3E6BE98D" w14:textId="77777777" w:rsidR="00BB2E75" w:rsidRPr="003020C1" w:rsidRDefault="00BB2E75" w:rsidP="00D53011">
            <w:pPr>
              <w:spacing w:before="0" w:after="0"/>
              <w:ind w:left="357" w:hanging="357"/>
              <w:rPr>
                <w:i/>
                <w:iCs/>
              </w:rPr>
            </w:pPr>
            <w:r w:rsidRPr="003020C1">
              <w:rPr>
                <w:i/>
                <w:iCs/>
              </w:rPr>
              <w:t>Celkem</w:t>
            </w:r>
          </w:p>
        </w:tc>
        <w:tc>
          <w:tcPr>
            <w:tcW w:w="1842" w:type="dxa"/>
            <w:tcBorders>
              <w:top w:val="nil"/>
              <w:left w:val="nil"/>
              <w:bottom w:val="single" w:sz="8" w:space="0" w:color="auto"/>
              <w:right w:val="single" w:sz="4" w:space="0" w:color="auto"/>
            </w:tcBorders>
            <w:noWrap/>
            <w:vAlign w:val="center"/>
            <w:hideMark/>
          </w:tcPr>
          <w:p w14:paraId="4CEB98B8" w14:textId="77777777" w:rsidR="00BB2E75" w:rsidRPr="003020C1" w:rsidRDefault="00BB2E75" w:rsidP="00D53011">
            <w:pPr>
              <w:spacing w:before="0" w:after="0"/>
              <w:ind w:left="357" w:hanging="357"/>
              <w:rPr>
                <w:i/>
                <w:iCs/>
              </w:rPr>
            </w:pPr>
            <w:r w:rsidRPr="003020C1">
              <w:rPr>
                <w:b/>
                <w:bCs/>
                <w:i/>
                <w:iCs/>
                <w:highlight w:val="yellow"/>
              </w:rPr>
              <w:t>[DOPLNIT]</w:t>
            </w:r>
          </w:p>
        </w:tc>
        <w:tc>
          <w:tcPr>
            <w:tcW w:w="1573" w:type="dxa"/>
            <w:tcBorders>
              <w:top w:val="nil"/>
              <w:left w:val="nil"/>
              <w:bottom w:val="single" w:sz="8" w:space="0" w:color="auto"/>
              <w:right w:val="single" w:sz="4" w:space="0" w:color="auto"/>
            </w:tcBorders>
            <w:noWrap/>
            <w:vAlign w:val="center"/>
            <w:hideMark/>
          </w:tcPr>
          <w:p w14:paraId="054EA42A" w14:textId="77777777" w:rsidR="00BB2E75" w:rsidRPr="00C5474B" w:rsidRDefault="00BB2E75" w:rsidP="00D53011">
            <w:pPr>
              <w:spacing w:before="0" w:after="0"/>
              <w:ind w:left="357" w:hanging="357"/>
              <w:rPr>
                <w:i/>
                <w:iCs/>
                <w:highlight w:val="yellow"/>
              </w:rPr>
            </w:pPr>
            <w:r w:rsidRPr="00C5474B">
              <w:rPr>
                <w:b/>
                <w:bCs/>
                <w:i/>
                <w:iCs/>
                <w:highlight w:val="yellow"/>
              </w:rPr>
              <w:t>[DOPLNIT]</w:t>
            </w:r>
          </w:p>
        </w:tc>
        <w:tc>
          <w:tcPr>
            <w:tcW w:w="1546" w:type="dxa"/>
            <w:tcBorders>
              <w:top w:val="nil"/>
              <w:left w:val="nil"/>
              <w:bottom w:val="single" w:sz="8" w:space="0" w:color="auto"/>
              <w:right w:val="single" w:sz="8" w:space="0" w:color="auto"/>
            </w:tcBorders>
            <w:noWrap/>
            <w:vAlign w:val="center"/>
            <w:hideMark/>
          </w:tcPr>
          <w:p w14:paraId="34FC8027" w14:textId="77777777" w:rsidR="00BB2E75" w:rsidRPr="002D5D02" w:rsidRDefault="00BB2E75" w:rsidP="00D53011">
            <w:pPr>
              <w:spacing w:before="0" w:after="0"/>
              <w:ind w:left="357" w:hanging="357"/>
              <w:rPr>
                <w:i/>
                <w:iCs/>
              </w:rPr>
            </w:pPr>
            <w:r w:rsidRPr="00C5474B">
              <w:rPr>
                <w:b/>
                <w:bCs/>
                <w:i/>
                <w:iCs/>
                <w:highlight w:val="yellow"/>
              </w:rPr>
              <w:t>[DOPLNIT]</w:t>
            </w:r>
          </w:p>
        </w:tc>
      </w:tr>
    </w:tbl>
    <w:p w14:paraId="34CC4468" w14:textId="77777777" w:rsidR="00BB2E75" w:rsidRDefault="00BB2E75" w:rsidP="00BB2E75">
      <w:pPr>
        <w:rPr>
          <w:i/>
          <w:iCs/>
          <w:highlight w:val="yellow"/>
        </w:rPr>
      </w:pPr>
    </w:p>
    <w:p w14:paraId="1B6910F7" w14:textId="77777777" w:rsidR="00BB2E75" w:rsidRPr="003020C1" w:rsidRDefault="00BB2E75" w:rsidP="00BB2E75">
      <w:pPr>
        <w:rPr>
          <w:i/>
          <w:iCs/>
          <w:color w:val="FF0000"/>
        </w:rPr>
      </w:pPr>
      <w:r w:rsidRPr="003020C1">
        <w:rPr>
          <w:i/>
          <w:iCs/>
          <w:color w:val="FF0000"/>
        </w:rPr>
        <w:t>Varianta 2 (neplátce DPH)</w:t>
      </w:r>
    </w:p>
    <w:p w14:paraId="28BC9CA3" w14:textId="77777777" w:rsidR="00BB2E75" w:rsidRPr="003020C1" w:rsidRDefault="00BB2E75" w:rsidP="00BB2E75">
      <w:pPr>
        <w:pStyle w:val="l-L2"/>
        <w:numPr>
          <w:ilvl w:val="0"/>
          <w:numId w:val="39"/>
        </w:numPr>
        <w:ind w:left="357" w:hanging="357"/>
        <w:rPr>
          <w:bCs/>
          <w:i/>
          <w:iCs/>
        </w:rPr>
      </w:pPr>
      <w:r w:rsidRPr="003020C1">
        <w:rPr>
          <w:bCs/>
          <w:i/>
          <w:iCs/>
        </w:rPr>
        <w:t xml:space="preserve">Odměna za provedení činnosti </w:t>
      </w:r>
      <w:r w:rsidRPr="003020C1">
        <w:rPr>
          <w:i/>
          <w:iCs/>
        </w:rPr>
        <w:t>koordinátora</w:t>
      </w:r>
      <w:r w:rsidRPr="003020C1">
        <w:rPr>
          <w:bCs/>
          <w:i/>
          <w:iCs/>
        </w:rPr>
        <w:t xml:space="preserve"> BOZP je stanovena dohodou smluvních stran a činí </w:t>
      </w:r>
      <w:r w:rsidRPr="003020C1">
        <w:rPr>
          <w:b/>
          <w:i/>
          <w:iCs/>
          <w:highlight w:val="yellow"/>
        </w:rPr>
        <w:t>[DOPLNIT]</w:t>
      </w:r>
      <w:r w:rsidRPr="003020C1">
        <w:rPr>
          <w:bCs/>
          <w:i/>
          <w:iCs/>
        </w:rPr>
        <w:t xml:space="preserve"> Kč včetně DPH (slovy: </w:t>
      </w:r>
      <w:r w:rsidRPr="003020C1">
        <w:rPr>
          <w:b/>
          <w:i/>
          <w:iCs/>
          <w:highlight w:val="yellow"/>
        </w:rPr>
        <w:t>[DOPLNIT]</w:t>
      </w:r>
      <w:r w:rsidRPr="003020C1">
        <w:rPr>
          <w:bCs/>
          <w:i/>
          <w:iCs/>
        </w:rPr>
        <w:t xml:space="preserve"> korun českých.). Tato odměna zahrnuje veškeré náklady spojené s provedením jeho činností, a to i hotové výdaje účelně vynaložené.</w:t>
      </w:r>
    </w:p>
    <w:p w14:paraId="66D1E8F0" w14:textId="77777777" w:rsidR="00BB2E75" w:rsidRDefault="00BB2E75" w:rsidP="00BB2E75">
      <w:pPr>
        <w:pStyle w:val="l-L2"/>
        <w:numPr>
          <w:ilvl w:val="0"/>
          <w:numId w:val="39"/>
        </w:numPr>
        <w:ind w:left="357" w:hanging="357"/>
        <w:rPr>
          <w:bCs/>
          <w:i/>
          <w:iCs/>
        </w:rPr>
      </w:pPr>
      <w:r w:rsidRPr="003020C1">
        <w:rPr>
          <w:bCs/>
          <w:i/>
          <w:iCs/>
        </w:rPr>
        <w:t xml:space="preserve">Výše odměny byla stanovena dohodou smluvních stran na základě nabídky příkazníka ze dne </w:t>
      </w:r>
      <w:r w:rsidRPr="003020C1">
        <w:rPr>
          <w:b/>
          <w:i/>
          <w:iCs/>
          <w:highlight w:val="yellow"/>
        </w:rPr>
        <w:t>[DOPLNIT]</w:t>
      </w:r>
      <w:r w:rsidRPr="003020C1">
        <w:rPr>
          <w:bCs/>
          <w:i/>
          <w:iCs/>
        </w:rPr>
        <w:t xml:space="preserve">. </w:t>
      </w:r>
      <w:proofErr w:type="spellStart"/>
      <w:r w:rsidRPr="003020C1">
        <w:rPr>
          <w:bCs/>
          <w:i/>
          <w:iCs/>
          <w:lang w:val="cs-CZ"/>
        </w:rPr>
        <w:t>Přičež</w:t>
      </w:r>
      <w:proofErr w:type="spellEnd"/>
      <w:r w:rsidRPr="003020C1">
        <w:rPr>
          <w:bCs/>
          <w:i/>
          <w:iCs/>
          <w:lang w:val="cs-CZ"/>
        </w:rPr>
        <w:t xml:space="preserve"> je příkazník povinen se sám ujistit o správnosti a dostatečnosti své nabídky. </w:t>
      </w:r>
      <w:r w:rsidRPr="003020C1">
        <w:rPr>
          <w:bCs/>
          <w:i/>
          <w:iCs/>
        </w:rPr>
        <w:t>Tato odměna je konečná, nejvýše přípustná a nepřekročitelná.</w:t>
      </w:r>
      <w:bookmarkEnd w:id="8"/>
    </w:p>
    <w:p w14:paraId="6381B68F" w14:textId="77777777" w:rsidR="00BB2E75" w:rsidRPr="001E042D" w:rsidRDefault="00BB2E75" w:rsidP="00BB2E75">
      <w:pPr>
        <w:pStyle w:val="l-L2"/>
        <w:tabs>
          <w:tab w:val="clear" w:pos="737"/>
        </w:tabs>
        <w:spacing w:after="0"/>
        <w:ind w:firstLine="357"/>
        <w:rPr>
          <w:bCs/>
          <w:i/>
          <w:iCs/>
          <w:lang w:val="cs-CZ"/>
        </w:rPr>
      </w:pPr>
      <w:r w:rsidRPr="001E042D">
        <w:rPr>
          <w:bCs/>
          <w:i/>
          <w:iCs/>
          <w:lang w:val="cs-CZ"/>
        </w:rPr>
        <w:t>Rozpis položek:</w:t>
      </w:r>
    </w:p>
    <w:tbl>
      <w:tblPr>
        <w:tblW w:w="8992" w:type="dxa"/>
        <w:tblInd w:w="354" w:type="dxa"/>
        <w:tblCellMar>
          <w:left w:w="70" w:type="dxa"/>
          <w:right w:w="70" w:type="dxa"/>
        </w:tblCellMar>
        <w:tblLook w:val="04A0" w:firstRow="1" w:lastRow="0" w:firstColumn="1" w:lastColumn="0" w:noHBand="0" w:noVBand="1"/>
      </w:tblPr>
      <w:tblGrid>
        <w:gridCol w:w="6157"/>
        <w:gridCol w:w="2835"/>
      </w:tblGrid>
      <w:tr w:rsidR="00BB2E75" w:rsidRPr="001E042D" w14:paraId="51136602" w14:textId="77777777" w:rsidTr="00D53011">
        <w:trPr>
          <w:trHeight w:val="284"/>
        </w:trPr>
        <w:tc>
          <w:tcPr>
            <w:tcW w:w="6157" w:type="dxa"/>
            <w:tcBorders>
              <w:top w:val="single" w:sz="8" w:space="0" w:color="auto"/>
              <w:left w:val="single" w:sz="8" w:space="0" w:color="auto"/>
              <w:bottom w:val="single" w:sz="4" w:space="0" w:color="auto"/>
              <w:right w:val="single" w:sz="4" w:space="0" w:color="auto"/>
            </w:tcBorders>
            <w:vAlign w:val="center"/>
            <w:hideMark/>
          </w:tcPr>
          <w:p w14:paraId="024585A3" w14:textId="77777777" w:rsidR="00BB2E75" w:rsidRPr="001E042D" w:rsidRDefault="00BB2E75" w:rsidP="00D53011">
            <w:pPr>
              <w:spacing w:before="0" w:after="0"/>
              <w:rPr>
                <w:i/>
                <w:iCs/>
              </w:rPr>
            </w:pPr>
          </w:p>
        </w:tc>
        <w:tc>
          <w:tcPr>
            <w:tcW w:w="2835" w:type="dxa"/>
            <w:tcBorders>
              <w:top w:val="single" w:sz="8" w:space="0" w:color="auto"/>
              <w:left w:val="nil"/>
              <w:bottom w:val="single" w:sz="4" w:space="0" w:color="auto"/>
              <w:right w:val="single" w:sz="4" w:space="0" w:color="auto"/>
            </w:tcBorders>
            <w:vAlign w:val="center"/>
            <w:hideMark/>
          </w:tcPr>
          <w:p w14:paraId="40247117" w14:textId="77777777" w:rsidR="00BB2E75" w:rsidRPr="001E042D" w:rsidRDefault="00BB2E75" w:rsidP="00D53011">
            <w:pPr>
              <w:spacing w:before="0" w:after="0"/>
              <w:rPr>
                <w:i/>
                <w:iCs/>
              </w:rPr>
            </w:pPr>
            <w:r w:rsidRPr="001E042D">
              <w:rPr>
                <w:i/>
                <w:iCs/>
              </w:rPr>
              <w:t>Cena bez DPH (Kč)</w:t>
            </w:r>
          </w:p>
        </w:tc>
      </w:tr>
      <w:tr w:rsidR="00BB2E75" w:rsidRPr="001E042D" w14:paraId="57DD98C2" w14:textId="77777777" w:rsidTr="00D53011">
        <w:trPr>
          <w:trHeight w:val="284"/>
        </w:trPr>
        <w:tc>
          <w:tcPr>
            <w:tcW w:w="6157" w:type="dxa"/>
            <w:tcBorders>
              <w:top w:val="single" w:sz="8" w:space="0" w:color="auto"/>
              <w:left w:val="single" w:sz="8" w:space="0" w:color="auto"/>
              <w:bottom w:val="single" w:sz="4" w:space="0" w:color="auto"/>
              <w:right w:val="single" w:sz="4" w:space="0" w:color="auto"/>
            </w:tcBorders>
            <w:vAlign w:val="center"/>
          </w:tcPr>
          <w:p w14:paraId="703D45B9" w14:textId="77777777" w:rsidR="00BB2E75" w:rsidRPr="001E042D" w:rsidRDefault="00BB2E75" w:rsidP="00D53011">
            <w:pPr>
              <w:spacing w:before="0" w:after="0"/>
              <w:rPr>
                <w:i/>
                <w:iCs/>
              </w:rPr>
            </w:pPr>
            <w:r w:rsidRPr="00050913">
              <w:t>Platba po dokončení stavebních prací (</w:t>
            </w:r>
            <w:proofErr w:type="gramStart"/>
            <w:r w:rsidRPr="00050913">
              <w:t>60%</w:t>
            </w:r>
            <w:proofErr w:type="gramEnd"/>
            <w:r w:rsidRPr="00050913">
              <w:t>)</w:t>
            </w:r>
          </w:p>
        </w:tc>
        <w:tc>
          <w:tcPr>
            <w:tcW w:w="2835" w:type="dxa"/>
            <w:tcBorders>
              <w:top w:val="single" w:sz="8" w:space="0" w:color="auto"/>
              <w:left w:val="nil"/>
              <w:bottom w:val="single" w:sz="4" w:space="0" w:color="auto"/>
              <w:right w:val="single" w:sz="4" w:space="0" w:color="auto"/>
            </w:tcBorders>
            <w:vAlign w:val="center"/>
          </w:tcPr>
          <w:p w14:paraId="79A8B2BB" w14:textId="61A34C2B" w:rsidR="00BB2E75" w:rsidRPr="001E042D" w:rsidRDefault="00A3772B" w:rsidP="00D53011">
            <w:pPr>
              <w:spacing w:before="0" w:after="0"/>
              <w:rPr>
                <w:i/>
                <w:iCs/>
              </w:rPr>
            </w:pPr>
            <w:r w:rsidRPr="003020C1">
              <w:rPr>
                <w:b/>
                <w:bCs/>
                <w:i/>
                <w:iCs/>
                <w:highlight w:val="yellow"/>
              </w:rPr>
              <w:t>[DOPLNIT]</w:t>
            </w:r>
          </w:p>
        </w:tc>
      </w:tr>
      <w:tr w:rsidR="00BB2E75" w:rsidRPr="001E042D" w14:paraId="793AAF0F" w14:textId="77777777" w:rsidTr="00D53011">
        <w:trPr>
          <w:trHeight w:val="284"/>
        </w:trPr>
        <w:tc>
          <w:tcPr>
            <w:tcW w:w="6157" w:type="dxa"/>
            <w:tcBorders>
              <w:top w:val="single" w:sz="8" w:space="0" w:color="auto"/>
              <w:left w:val="single" w:sz="8" w:space="0" w:color="auto"/>
              <w:bottom w:val="single" w:sz="4" w:space="0" w:color="auto"/>
              <w:right w:val="single" w:sz="4" w:space="0" w:color="auto"/>
            </w:tcBorders>
            <w:vAlign w:val="center"/>
          </w:tcPr>
          <w:p w14:paraId="6B3A28CF" w14:textId="77777777" w:rsidR="00BB2E75" w:rsidRPr="001E042D" w:rsidRDefault="00BB2E75" w:rsidP="00D53011">
            <w:pPr>
              <w:spacing w:before="0" w:after="0"/>
              <w:rPr>
                <w:i/>
                <w:iCs/>
              </w:rPr>
            </w:pPr>
            <w:r>
              <w:t>Platba po nabytí právní moci kolaudačního rozhodnutí (</w:t>
            </w:r>
            <w:proofErr w:type="gramStart"/>
            <w:r>
              <w:t>40%</w:t>
            </w:r>
            <w:proofErr w:type="gramEnd"/>
            <w:r>
              <w:t>)</w:t>
            </w:r>
          </w:p>
        </w:tc>
        <w:tc>
          <w:tcPr>
            <w:tcW w:w="2835" w:type="dxa"/>
            <w:tcBorders>
              <w:top w:val="single" w:sz="8" w:space="0" w:color="auto"/>
              <w:left w:val="nil"/>
              <w:bottom w:val="single" w:sz="4" w:space="0" w:color="auto"/>
              <w:right w:val="single" w:sz="4" w:space="0" w:color="auto"/>
            </w:tcBorders>
            <w:vAlign w:val="center"/>
          </w:tcPr>
          <w:p w14:paraId="313C8157" w14:textId="0E46D1E8" w:rsidR="00BB2E75" w:rsidRPr="001E042D" w:rsidRDefault="00A3772B" w:rsidP="00D53011">
            <w:pPr>
              <w:spacing w:before="0" w:after="0"/>
              <w:rPr>
                <w:i/>
                <w:iCs/>
              </w:rPr>
            </w:pPr>
            <w:r w:rsidRPr="003020C1">
              <w:rPr>
                <w:b/>
                <w:bCs/>
                <w:i/>
                <w:iCs/>
                <w:highlight w:val="yellow"/>
              </w:rPr>
              <w:t>[DOPLNIT]</w:t>
            </w:r>
          </w:p>
        </w:tc>
      </w:tr>
      <w:tr w:rsidR="00BB2E75" w:rsidRPr="00486ACE" w14:paraId="137F1E87" w14:textId="77777777" w:rsidTr="00D53011">
        <w:trPr>
          <w:trHeight w:val="284"/>
        </w:trPr>
        <w:tc>
          <w:tcPr>
            <w:tcW w:w="6157" w:type="dxa"/>
            <w:tcBorders>
              <w:top w:val="nil"/>
              <w:left w:val="single" w:sz="8" w:space="0" w:color="auto"/>
              <w:bottom w:val="single" w:sz="8" w:space="0" w:color="auto"/>
              <w:right w:val="single" w:sz="4" w:space="0" w:color="auto"/>
            </w:tcBorders>
            <w:noWrap/>
            <w:vAlign w:val="center"/>
            <w:hideMark/>
          </w:tcPr>
          <w:p w14:paraId="5B5AC517" w14:textId="77777777" w:rsidR="00BB2E75" w:rsidRPr="001E042D" w:rsidRDefault="00BB2E75" w:rsidP="00D53011">
            <w:pPr>
              <w:spacing w:before="0" w:after="0"/>
              <w:rPr>
                <w:i/>
                <w:iCs/>
              </w:rPr>
            </w:pPr>
            <w:r w:rsidRPr="001E042D">
              <w:rPr>
                <w:i/>
                <w:iCs/>
              </w:rPr>
              <w:t>Celkem</w:t>
            </w:r>
          </w:p>
        </w:tc>
        <w:tc>
          <w:tcPr>
            <w:tcW w:w="2835" w:type="dxa"/>
            <w:tcBorders>
              <w:top w:val="nil"/>
              <w:left w:val="nil"/>
              <w:bottom w:val="single" w:sz="8" w:space="0" w:color="auto"/>
              <w:right w:val="single" w:sz="4" w:space="0" w:color="auto"/>
            </w:tcBorders>
            <w:noWrap/>
            <w:vAlign w:val="center"/>
            <w:hideMark/>
          </w:tcPr>
          <w:p w14:paraId="4447D9E6" w14:textId="77777777" w:rsidR="00BB2E75" w:rsidRPr="001E042D" w:rsidRDefault="00BB2E75" w:rsidP="00D53011">
            <w:pPr>
              <w:spacing w:before="0" w:after="0"/>
              <w:rPr>
                <w:i/>
                <w:iCs/>
              </w:rPr>
            </w:pPr>
            <w:r w:rsidRPr="00EF6AA6">
              <w:rPr>
                <w:b/>
                <w:bCs/>
                <w:i/>
                <w:iCs/>
                <w:highlight w:val="yellow"/>
              </w:rPr>
              <w:t>[DOPLNIT]</w:t>
            </w:r>
          </w:p>
        </w:tc>
      </w:tr>
    </w:tbl>
    <w:p w14:paraId="64EE8476" w14:textId="77777777" w:rsidR="00BB2E75" w:rsidRPr="003020C1" w:rsidRDefault="00BB2E75" w:rsidP="00BB2E75">
      <w:pPr>
        <w:pStyle w:val="l-L2"/>
        <w:tabs>
          <w:tab w:val="clear" w:pos="737"/>
        </w:tabs>
        <w:ind w:left="357"/>
        <w:rPr>
          <w:bCs/>
          <w:i/>
          <w:iCs/>
        </w:rPr>
      </w:pPr>
    </w:p>
    <w:p w14:paraId="04449BF5" w14:textId="77777777" w:rsidR="00C5474B" w:rsidRPr="00C5474B" w:rsidRDefault="00C5474B" w:rsidP="00C5474B">
      <w:pPr>
        <w:pStyle w:val="l-L2"/>
        <w:numPr>
          <w:ilvl w:val="0"/>
          <w:numId w:val="39"/>
        </w:numPr>
        <w:ind w:left="357" w:hanging="357"/>
        <w:rPr>
          <w:bCs/>
          <w:i/>
          <w:iCs/>
        </w:rPr>
      </w:pPr>
      <w:r w:rsidRPr="00C5474B">
        <w:t>Změna celkové ceny za dílo dle čl. VI. odst. 1 je možná pouze v případě, že v průběhu realizace předmětu díla dojde ke změnám sazeb DPH. V takovém případě bude celková nabídková cena upravena podle výše sazeb DPH, platných v době vzniku zdanitelného plnění. Celkovou cenu lze také změnit v souladu se zákonem č. 134/2016 Sb., o zadávání veřejných zakázek, ve znění pozdějších předpisů (ZZVZ) a s ohledem na změnu termínu plnění. Změna výše odměny může být provedena pouze na základě dohody obou smluvních stran, formou písemného očíslovaného dodatku k této smlouvě.</w:t>
      </w:r>
    </w:p>
    <w:p w14:paraId="2DFB3E79" w14:textId="77777777" w:rsidR="00EE2765" w:rsidRDefault="00E953AF" w:rsidP="00EE2765">
      <w:pPr>
        <w:pStyle w:val="l-L2"/>
        <w:numPr>
          <w:ilvl w:val="0"/>
          <w:numId w:val="39"/>
        </w:numPr>
        <w:ind w:left="357" w:hanging="357"/>
        <w:rPr>
          <w:bCs/>
          <w:i/>
          <w:iCs/>
        </w:rPr>
      </w:pPr>
      <w:r w:rsidRPr="00C5474B">
        <w:rPr>
          <w:bCs/>
        </w:rPr>
        <w:t xml:space="preserve">Podkladem </w:t>
      </w:r>
      <w:r w:rsidR="00C56067" w:rsidRPr="00C5474B">
        <w:rPr>
          <w:bCs/>
        </w:rPr>
        <w:t xml:space="preserve">pro úhradu odměny </w:t>
      </w:r>
      <w:r w:rsidR="0002583F" w:rsidRPr="00C5474B">
        <w:rPr>
          <w:bCs/>
        </w:rPr>
        <w:t xml:space="preserve">za provedení </w:t>
      </w:r>
      <w:r w:rsidR="00DE290D" w:rsidRPr="00C5474B">
        <w:rPr>
          <w:bCs/>
        </w:rPr>
        <w:t xml:space="preserve">činnosti </w:t>
      </w:r>
      <w:r w:rsidR="0081548B" w:rsidRPr="00C5474B">
        <w:rPr>
          <w:bCs/>
        </w:rPr>
        <w:t xml:space="preserve">koordinátora BOZP </w:t>
      </w:r>
      <w:r w:rsidRPr="00C5474B">
        <w:rPr>
          <w:bCs/>
        </w:rPr>
        <w:t xml:space="preserve">bude faktura vyhotovená </w:t>
      </w:r>
      <w:r w:rsidR="0096051C" w:rsidRPr="00C5474B">
        <w:rPr>
          <w:bCs/>
        </w:rPr>
        <w:t>příkazníkem</w:t>
      </w:r>
      <w:r w:rsidR="00F908A7" w:rsidRPr="00C5474B">
        <w:rPr>
          <w:bCs/>
        </w:rPr>
        <w:t xml:space="preserve"> </w:t>
      </w:r>
      <w:r w:rsidRPr="00C5474B">
        <w:rPr>
          <w:bCs/>
        </w:rPr>
        <w:t>po</w:t>
      </w:r>
      <w:r w:rsidR="00F908A7" w:rsidRPr="00C5474B">
        <w:rPr>
          <w:bCs/>
        </w:rPr>
        <w:t xml:space="preserve"> </w:t>
      </w:r>
      <w:r w:rsidRPr="00C5474B">
        <w:rPr>
          <w:bCs/>
        </w:rPr>
        <w:t>splnění</w:t>
      </w:r>
      <w:r w:rsidR="00F908A7" w:rsidRPr="00C5474B">
        <w:rPr>
          <w:bCs/>
        </w:rPr>
        <w:t xml:space="preserve"> </w:t>
      </w:r>
      <w:r w:rsidRPr="00C5474B">
        <w:rPr>
          <w:bCs/>
        </w:rPr>
        <w:t>předmětu</w:t>
      </w:r>
      <w:r w:rsidR="00F908A7" w:rsidRPr="00C5474B">
        <w:rPr>
          <w:bCs/>
        </w:rPr>
        <w:t xml:space="preserve"> </w:t>
      </w:r>
      <w:r w:rsidRPr="00C5474B">
        <w:rPr>
          <w:bCs/>
        </w:rPr>
        <w:t>smlouvy.</w:t>
      </w:r>
      <w:r w:rsidR="00F908A7" w:rsidRPr="00C5474B">
        <w:rPr>
          <w:bCs/>
        </w:rPr>
        <w:t xml:space="preserve"> </w:t>
      </w:r>
      <w:r w:rsidRPr="00C5474B">
        <w:rPr>
          <w:bCs/>
        </w:rPr>
        <w:t>Splatnost</w:t>
      </w:r>
      <w:r w:rsidR="00F908A7" w:rsidRPr="00C5474B">
        <w:rPr>
          <w:bCs/>
        </w:rPr>
        <w:t xml:space="preserve"> </w:t>
      </w:r>
      <w:r w:rsidRPr="00C5474B">
        <w:rPr>
          <w:bCs/>
        </w:rPr>
        <w:t>faktury</w:t>
      </w:r>
      <w:r w:rsidR="00F908A7" w:rsidRPr="00C5474B">
        <w:rPr>
          <w:bCs/>
        </w:rPr>
        <w:t xml:space="preserve"> </w:t>
      </w:r>
      <w:r w:rsidRPr="00C5474B">
        <w:rPr>
          <w:bCs/>
        </w:rPr>
        <w:t>je dohodnuta na</w:t>
      </w:r>
      <w:r w:rsidR="003A77A0" w:rsidRPr="00C5474B">
        <w:rPr>
          <w:bCs/>
        </w:rPr>
        <w:t> </w:t>
      </w:r>
      <w:r w:rsidR="00B87A18" w:rsidRPr="00C5474B">
        <w:rPr>
          <w:bCs/>
        </w:rPr>
        <w:t>30</w:t>
      </w:r>
      <w:r w:rsidR="00115E79" w:rsidRPr="00C5474B">
        <w:rPr>
          <w:bCs/>
        </w:rPr>
        <w:t> </w:t>
      </w:r>
      <w:r w:rsidR="00D75C82" w:rsidRPr="00C5474B">
        <w:rPr>
          <w:bCs/>
        </w:rPr>
        <w:t xml:space="preserve">kalendářních </w:t>
      </w:r>
      <w:r w:rsidRPr="00C5474B">
        <w:rPr>
          <w:bCs/>
        </w:rPr>
        <w:t>dní od</w:t>
      </w:r>
      <w:r w:rsidR="00F908A7" w:rsidRPr="00C5474B">
        <w:rPr>
          <w:bCs/>
        </w:rPr>
        <w:t>e dne</w:t>
      </w:r>
      <w:r w:rsidRPr="00C5474B">
        <w:rPr>
          <w:bCs/>
        </w:rPr>
        <w:t xml:space="preserve"> jejího doručení</w:t>
      </w:r>
      <w:r w:rsidR="00ED1059" w:rsidRPr="00C5474B">
        <w:rPr>
          <w:bCs/>
        </w:rPr>
        <w:t xml:space="preserve"> příkazci</w:t>
      </w:r>
      <w:r w:rsidRPr="00C5474B">
        <w:rPr>
          <w:bCs/>
        </w:rPr>
        <w:t>.</w:t>
      </w:r>
      <w:r w:rsidR="00183D7E" w:rsidRPr="00C5474B">
        <w:rPr>
          <w:bCs/>
        </w:rPr>
        <w:t xml:space="preserve"> Příkazce neposkytuje zálohy.</w:t>
      </w:r>
    </w:p>
    <w:p w14:paraId="6E0E605E" w14:textId="77777777" w:rsidR="00EE2765" w:rsidRDefault="008F7999" w:rsidP="00EE2765">
      <w:pPr>
        <w:pStyle w:val="l-L2"/>
        <w:numPr>
          <w:ilvl w:val="0"/>
          <w:numId w:val="39"/>
        </w:numPr>
        <w:ind w:left="357" w:hanging="357"/>
        <w:rPr>
          <w:bCs/>
          <w:i/>
          <w:iCs/>
        </w:rPr>
      </w:pPr>
      <w:r w:rsidRPr="00EE2765">
        <w:rPr>
          <w:rFonts w:cs="Arial"/>
        </w:rPr>
        <w:t>Daňový doklad (faktura) v elektronické formě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w:t>
      </w:r>
      <w:r w:rsidR="00183D7E" w:rsidRPr="00EE2765">
        <w:rPr>
          <w:rFonts w:cs="Arial"/>
          <w:lang w:val="cs-CZ"/>
        </w:rPr>
        <w:t>, nebo obdobné evidenci,</w:t>
      </w:r>
      <w:r w:rsidRPr="00EE2765">
        <w:rPr>
          <w:rFonts w:cs="Arial"/>
        </w:rPr>
        <w:t xml:space="preserve"> včetně spisové značky, označení této</w:t>
      </w:r>
      <w:r w:rsidR="003A77A0" w:rsidRPr="00EE2765">
        <w:rPr>
          <w:rFonts w:cs="Arial"/>
          <w:lang w:val="cs-CZ"/>
        </w:rPr>
        <w:t> </w:t>
      </w:r>
      <w:r w:rsidRPr="00EE2765">
        <w:rPr>
          <w:rFonts w:cs="Arial"/>
        </w:rPr>
        <w:t>smlouvy, označení poskytnutého plnění, číslo faktury, den vystavení a lhůtu splatnosti faktury, označení peněžního ústavu a</w:t>
      </w:r>
      <w:r w:rsidR="002834E7" w:rsidRPr="00EE2765">
        <w:rPr>
          <w:rFonts w:cs="Arial"/>
          <w:lang w:val="cs-CZ"/>
        </w:rPr>
        <w:t> </w:t>
      </w:r>
      <w:r w:rsidRPr="00EE2765">
        <w:rPr>
          <w:rFonts w:cs="Arial"/>
        </w:rPr>
        <w:t>číslo účtu, na který se má platit, fakturovanou částku, razítko a podpis oprávněné osoby.</w:t>
      </w:r>
    </w:p>
    <w:p w14:paraId="274DE5BB" w14:textId="73F73738" w:rsidR="00BF62E1" w:rsidRPr="00EE2765" w:rsidRDefault="00BF62E1" w:rsidP="00EE2765">
      <w:pPr>
        <w:pStyle w:val="l-L2"/>
        <w:numPr>
          <w:ilvl w:val="0"/>
          <w:numId w:val="39"/>
        </w:numPr>
        <w:ind w:left="357" w:hanging="357"/>
        <w:rPr>
          <w:bCs/>
          <w:i/>
          <w:iCs/>
        </w:rPr>
      </w:pPr>
      <w:r w:rsidRPr="00EE2765">
        <w:rPr>
          <w:lang w:val="cs-CZ" w:eastAsia="cs-CZ"/>
        </w:rPr>
        <w:t>Na faktuře pro příkazce bude příkazník uvádět:</w:t>
      </w:r>
    </w:p>
    <w:p w14:paraId="7272F126" w14:textId="133726E3" w:rsidR="00BF62E1" w:rsidRPr="001A0340" w:rsidRDefault="00BF62E1" w:rsidP="00EE2765">
      <w:pPr>
        <w:pStyle w:val="l-L2"/>
        <w:tabs>
          <w:tab w:val="clear" w:pos="737"/>
        </w:tabs>
        <w:ind w:left="357"/>
        <w:rPr>
          <w:lang w:val="cs-CZ" w:eastAsia="cs-CZ"/>
        </w:rPr>
      </w:pPr>
      <w:r w:rsidRPr="001A0340">
        <w:rPr>
          <w:lang w:val="cs-CZ" w:eastAsia="cs-CZ"/>
        </w:rPr>
        <w:t>Odběratel: Státní pozemkový úřad, Praha</w:t>
      </w:r>
      <w:r w:rsidR="00B216B2">
        <w:rPr>
          <w:lang w:val="cs-CZ" w:eastAsia="cs-CZ"/>
        </w:rPr>
        <w:t> </w:t>
      </w:r>
      <w:r w:rsidRPr="001A0340">
        <w:rPr>
          <w:lang w:val="cs-CZ" w:eastAsia="cs-CZ"/>
        </w:rPr>
        <w:t>3, Husinecká 1024/</w:t>
      </w:r>
      <w:proofErr w:type="gramStart"/>
      <w:r w:rsidRPr="001A0340">
        <w:rPr>
          <w:lang w:val="cs-CZ" w:eastAsia="cs-CZ"/>
        </w:rPr>
        <w:t>11a</w:t>
      </w:r>
      <w:proofErr w:type="gramEnd"/>
      <w:r w:rsidRPr="001A0340">
        <w:rPr>
          <w:lang w:val="cs-CZ" w:eastAsia="cs-CZ"/>
        </w:rPr>
        <w:t>, PSČ 130</w:t>
      </w:r>
      <w:r w:rsidR="00B216B2">
        <w:rPr>
          <w:lang w:val="cs-CZ" w:eastAsia="cs-CZ"/>
        </w:rPr>
        <w:t> </w:t>
      </w:r>
      <w:r w:rsidRPr="001A0340">
        <w:rPr>
          <w:lang w:val="cs-CZ" w:eastAsia="cs-CZ"/>
        </w:rPr>
        <w:t>00</w:t>
      </w:r>
    </w:p>
    <w:p w14:paraId="3E9A442D" w14:textId="780A0BA4" w:rsidR="00BF62E1" w:rsidRPr="00CB2299" w:rsidRDefault="002D4C34" w:rsidP="00EE2765">
      <w:pPr>
        <w:pStyle w:val="l-L2"/>
        <w:tabs>
          <w:tab w:val="clear" w:pos="737"/>
        </w:tabs>
        <w:ind w:left="357"/>
        <w:rPr>
          <w:lang w:val="cs-CZ"/>
        </w:rPr>
      </w:pPr>
      <w:r w:rsidRPr="001A0340">
        <w:rPr>
          <w:lang w:val="cs-CZ" w:eastAsia="cs-CZ"/>
        </w:rPr>
        <w:t xml:space="preserve">Konečný příjemce: </w:t>
      </w:r>
      <w:r w:rsidRPr="00594508">
        <w:rPr>
          <w:lang w:val="cs-CZ" w:eastAsia="cs-CZ"/>
        </w:rPr>
        <w:t>Státní pozemkový úřad, Pobočka Kutná Hora, 284 01 Kutná Hora</w:t>
      </w:r>
      <w:r w:rsidRPr="00CB2299">
        <w:rPr>
          <w:rFonts w:eastAsia="Arial" w:cs="Arial"/>
          <w:szCs w:val="22"/>
          <w:lang w:val="cs-CZ"/>
        </w:rPr>
        <w:t xml:space="preserve"> </w:t>
      </w:r>
      <w:r w:rsidR="69A708B7" w:rsidRPr="00CB2299">
        <w:rPr>
          <w:rFonts w:eastAsia="Arial" w:cs="Arial"/>
          <w:szCs w:val="22"/>
          <w:lang w:val="cs-CZ"/>
        </w:rPr>
        <w:t xml:space="preserve">Elektronická faktura bude doručena do datové schránky objednatele nebo na e-mailovou adresu: </w:t>
      </w:r>
      <w:hyperlink r:id="rId19" w:history="1">
        <w:r w:rsidR="69A708B7" w:rsidRPr="00CB2299">
          <w:rPr>
            <w:rStyle w:val="Hypertextovodkaz"/>
            <w:rFonts w:eastAsia="Arial" w:cs="Arial"/>
            <w:color w:val="auto"/>
            <w:szCs w:val="22"/>
            <w:u w:val="none"/>
            <w:lang w:val="cs-CZ"/>
          </w:rPr>
          <w:t>epodatelna@spu.gov.cz</w:t>
        </w:r>
      </w:hyperlink>
      <w:r w:rsidR="69A708B7" w:rsidRPr="00CB2299">
        <w:rPr>
          <w:rFonts w:eastAsia="Arial" w:cs="Arial"/>
          <w:szCs w:val="22"/>
          <w:lang w:val="cs-CZ"/>
        </w:rPr>
        <w:t>.</w:t>
      </w:r>
    </w:p>
    <w:p w14:paraId="661DD173" w14:textId="5ACDCC82" w:rsidR="0014109C" w:rsidRDefault="00E953AF" w:rsidP="00EE2765">
      <w:pPr>
        <w:pStyle w:val="l-L2"/>
        <w:numPr>
          <w:ilvl w:val="0"/>
          <w:numId w:val="39"/>
        </w:numPr>
        <w:ind w:left="357" w:hanging="357"/>
        <w:rPr>
          <w:bCs/>
        </w:rPr>
      </w:pPr>
      <w:r w:rsidRPr="001A00E8">
        <w:rPr>
          <w:bCs/>
        </w:rPr>
        <w:t xml:space="preserve">V případě prodlení </w:t>
      </w:r>
      <w:r w:rsidR="0096051C" w:rsidRPr="00AB5E77">
        <w:rPr>
          <w:bCs/>
        </w:rPr>
        <w:t>příkazce</w:t>
      </w:r>
      <w:r w:rsidR="00557B4E" w:rsidRPr="001A00E8">
        <w:rPr>
          <w:bCs/>
        </w:rPr>
        <w:t xml:space="preserve"> </w:t>
      </w:r>
      <w:r w:rsidRPr="001A00E8">
        <w:rPr>
          <w:bCs/>
        </w:rPr>
        <w:t>s</w:t>
      </w:r>
      <w:r w:rsidR="00C17FC5" w:rsidRPr="001A00E8">
        <w:rPr>
          <w:bCs/>
        </w:rPr>
        <w:t xml:space="preserve"> </w:t>
      </w:r>
      <w:r w:rsidRPr="001A00E8">
        <w:rPr>
          <w:bCs/>
        </w:rPr>
        <w:t>úhradou faktury dohodly smluvní strany úrok z</w:t>
      </w:r>
      <w:r w:rsidR="00C17FC5" w:rsidRPr="001A00E8">
        <w:rPr>
          <w:bCs/>
        </w:rPr>
        <w:t xml:space="preserve"> </w:t>
      </w:r>
      <w:r w:rsidRPr="001A00E8">
        <w:rPr>
          <w:bCs/>
        </w:rPr>
        <w:t>prodlení ve výši 0,</w:t>
      </w:r>
      <w:r w:rsidR="00BE6790" w:rsidRPr="00AB5E77">
        <w:rPr>
          <w:bCs/>
        </w:rPr>
        <w:t>01</w:t>
      </w:r>
      <w:r w:rsidR="00C03EF2" w:rsidRPr="001A00E8">
        <w:rPr>
          <w:bCs/>
        </w:rPr>
        <w:t>5</w:t>
      </w:r>
      <w:r w:rsidR="00B11681">
        <w:rPr>
          <w:bCs/>
          <w:lang w:val="cs-CZ"/>
        </w:rPr>
        <w:t> </w:t>
      </w:r>
      <w:r w:rsidRPr="00AB5E77">
        <w:rPr>
          <w:bCs/>
        </w:rPr>
        <w:t xml:space="preserve">% </w:t>
      </w:r>
      <w:r w:rsidRPr="001A00E8">
        <w:rPr>
          <w:bCs/>
        </w:rPr>
        <w:t>z</w:t>
      </w:r>
      <w:r w:rsidR="00C17FC5" w:rsidRPr="001A00E8">
        <w:rPr>
          <w:bCs/>
        </w:rPr>
        <w:t xml:space="preserve"> </w:t>
      </w:r>
      <w:r w:rsidRPr="001A00E8">
        <w:rPr>
          <w:bCs/>
        </w:rPr>
        <w:t>fakturované částky za k</w:t>
      </w:r>
      <w:r w:rsidR="005A378C" w:rsidRPr="001A00E8">
        <w:rPr>
          <w:bCs/>
        </w:rPr>
        <w:t>aždý den prodlení, ledaže příkazce není za prodlení odpovědný. Toto právo příkazníkovi nepřísluší, pokud řádně neplnil zákonné a smluvní povinnosti.</w:t>
      </w:r>
    </w:p>
    <w:p w14:paraId="0CA2DDD8" w14:textId="244464C9" w:rsidR="0014109C" w:rsidRPr="0014109C" w:rsidRDefault="0014109C" w:rsidP="00EE2765">
      <w:pPr>
        <w:pStyle w:val="l-L2"/>
        <w:numPr>
          <w:ilvl w:val="0"/>
          <w:numId w:val="39"/>
        </w:numPr>
        <w:ind w:left="357" w:hanging="357"/>
        <w:rPr>
          <w:bCs/>
        </w:rPr>
      </w:pPr>
      <w:r w:rsidRPr="0014109C">
        <w:rPr>
          <w:lang w:val="cs-CZ" w:eastAsia="cs-CZ"/>
        </w:rPr>
        <w:t>Příkazník tímto bere na vědomí, že příkazce je organizační složkou státu a jeho stav účtu závisí na převodu finančních prostředků ze státního rozpočtu. Příkazník souhlasí s tím, že v případě nedostatku finančních prostředků na účtu příkazce, dojde s ohledem na povahu závazku k prodloužení doby splatnosti faktury na dobu 60</w:t>
      </w:r>
      <w:r w:rsidR="005A42E7">
        <w:rPr>
          <w:lang w:val="cs-CZ" w:eastAsia="cs-CZ"/>
        </w:rPr>
        <w:t> </w:t>
      </w:r>
      <w:r w:rsidRPr="0014109C">
        <w:rPr>
          <w:lang w:val="cs-CZ" w:eastAsia="cs-CZ"/>
        </w:rPr>
        <w:t>dnů. Příkazce se zavazuje, že v případě, že tato skutečnost nastane, oznámí ji neprodleně písemně příkazníkovi nejpozději do 5</w:t>
      </w:r>
      <w:r w:rsidR="005A42E7">
        <w:rPr>
          <w:lang w:val="cs-CZ" w:eastAsia="cs-CZ"/>
        </w:rPr>
        <w:t> </w:t>
      </w:r>
      <w:r w:rsidRPr="0014109C">
        <w:rPr>
          <w:lang w:val="cs-CZ" w:eastAsia="cs-CZ"/>
        </w:rPr>
        <w:t>pracovních dní před původním termínem splatnosti faktury, popř. do 3 pracovních dnů od okamžiku, kdy se příkazce dověděl o vzniku této skutečnosti, nastane</w:t>
      </w:r>
      <w:r w:rsidR="4E6A59E2" w:rsidRPr="5075D81F">
        <w:rPr>
          <w:lang w:val="cs-CZ" w:eastAsia="cs-CZ"/>
        </w:rPr>
        <w:t>-</w:t>
      </w:r>
      <w:r w:rsidRPr="0014109C">
        <w:rPr>
          <w:lang w:val="cs-CZ" w:eastAsia="cs-CZ"/>
        </w:rPr>
        <w:t>li ve lhůtě kratší než</w:t>
      </w:r>
      <w:r w:rsidR="003A77A0">
        <w:rPr>
          <w:lang w:val="cs-CZ" w:eastAsia="cs-CZ"/>
        </w:rPr>
        <w:t> </w:t>
      </w:r>
      <w:r w:rsidRPr="0014109C">
        <w:rPr>
          <w:lang w:val="cs-CZ" w:eastAsia="cs-CZ"/>
        </w:rPr>
        <w:t>5</w:t>
      </w:r>
      <w:r w:rsidR="005A42E7">
        <w:rPr>
          <w:lang w:val="cs-CZ" w:eastAsia="cs-CZ"/>
        </w:rPr>
        <w:t> </w:t>
      </w:r>
      <w:r w:rsidRPr="0014109C">
        <w:rPr>
          <w:lang w:val="cs-CZ" w:eastAsia="cs-CZ"/>
        </w:rPr>
        <w:t>pracovních dní před původním termínem splatnosti faktury.</w:t>
      </w:r>
    </w:p>
    <w:p w14:paraId="29C9FF41" w14:textId="510FB833" w:rsidR="00AD046D" w:rsidRPr="00F45BB5" w:rsidRDefault="00F45BB5" w:rsidP="00EE2765">
      <w:pPr>
        <w:pStyle w:val="l-L2"/>
        <w:numPr>
          <w:ilvl w:val="0"/>
          <w:numId w:val="39"/>
        </w:numPr>
        <w:ind w:left="357" w:hanging="357"/>
        <w:rPr>
          <w:bCs/>
        </w:rPr>
      </w:pPr>
      <w:r w:rsidRPr="001A00E8">
        <w:rPr>
          <w:bCs/>
        </w:rPr>
        <w:t xml:space="preserve">V případě, že </w:t>
      </w:r>
      <w:r w:rsidRPr="00AB5E77">
        <w:rPr>
          <w:bCs/>
        </w:rPr>
        <w:t>účinnost</w:t>
      </w:r>
      <w:r w:rsidRPr="001A00E8">
        <w:rPr>
          <w:bCs/>
        </w:rPr>
        <w:t xml:space="preserve"> této smlouvy </w:t>
      </w:r>
      <w:r w:rsidRPr="00AB5E77">
        <w:rPr>
          <w:bCs/>
        </w:rPr>
        <w:t>zanikne odstoupením a smluvní strany se nedohodnou jinak, zavazuje se příkazce nahradit příkazníkovi pouze náklady, které do té doby měl</w:t>
      </w:r>
      <w:r>
        <w:rPr>
          <w:bCs/>
          <w:lang w:val="cs-CZ"/>
        </w:rPr>
        <w:t>.</w:t>
      </w:r>
    </w:p>
    <w:p w14:paraId="3D8CE775" w14:textId="77777777" w:rsidR="001A00E8" w:rsidRPr="001A00E8" w:rsidRDefault="001A00E8" w:rsidP="001A00E8">
      <w:pPr>
        <w:pStyle w:val="l-L2"/>
        <w:tabs>
          <w:tab w:val="clear" w:pos="737"/>
        </w:tabs>
        <w:rPr>
          <w:bCs/>
        </w:rPr>
      </w:pPr>
    </w:p>
    <w:p w14:paraId="45522D6A" w14:textId="4F488FA6" w:rsidR="003162F4" w:rsidRPr="00AB5E77" w:rsidRDefault="001D76E5" w:rsidP="009B5FBA">
      <w:pPr>
        <w:pStyle w:val="l-L1"/>
      </w:pPr>
      <w:r w:rsidRPr="00AB5E77">
        <w:t xml:space="preserve">Práva </w:t>
      </w:r>
      <w:r w:rsidR="00C17FC5" w:rsidRPr="00AB5E77">
        <w:t xml:space="preserve">z </w:t>
      </w:r>
      <w:r w:rsidRPr="00AB5E77">
        <w:t>vadného plnění</w:t>
      </w:r>
      <w:r w:rsidR="0032708A" w:rsidRPr="00AB5E77">
        <w:t xml:space="preserve"> a záruka</w:t>
      </w:r>
      <w:r w:rsidR="00463A15">
        <w:t>, smluvní pokuta</w:t>
      </w:r>
    </w:p>
    <w:p w14:paraId="653C1CFA" w14:textId="77777777" w:rsidR="0032708A" w:rsidRPr="00F07A10" w:rsidRDefault="0096051C" w:rsidP="00171D5F">
      <w:pPr>
        <w:pStyle w:val="l-L2"/>
        <w:numPr>
          <w:ilvl w:val="0"/>
          <w:numId w:val="29"/>
        </w:numPr>
        <w:ind w:left="357" w:hanging="357"/>
        <w:rPr>
          <w:bCs/>
        </w:rPr>
      </w:pPr>
      <w:r w:rsidRPr="00F07A10">
        <w:rPr>
          <w:bCs/>
        </w:rPr>
        <w:t>Příkazník</w:t>
      </w:r>
      <w:r w:rsidR="0032708A" w:rsidRPr="00F07A10">
        <w:rPr>
          <w:bCs/>
        </w:rPr>
        <w:t xml:space="preserve"> odpovídá za </w:t>
      </w:r>
      <w:r w:rsidR="00743647" w:rsidRPr="00F07A10">
        <w:rPr>
          <w:bCs/>
        </w:rPr>
        <w:t xml:space="preserve">řádné </w:t>
      </w:r>
      <w:r w:rsidR="00A9284A" w:rsidRPr="00F07A10">
        <w:rPr>
          <w:bCs/>
        </w:rPr>
        <w:t xml:space="preserve">provedení </w:t>
      </w:r>
      <w:r w:rsidR="00DE290D" w:rsidRPr="00F07A10">
        <w:rPr>
          <w:bCs/>
        </w:rPr>
        <w:t xml:space="preserve">a výkon činností </w:t>
      </w:r>
      <w:r w:rsidR="00A9284A" w:rsidRPr="00F07A10">
        <w:rPr>
          <w:bCs/>
        </w:rPr>
        <w:t>v</w:t>
      </w:r>
      <w:r w:rsidR="00174DF9" w:rsidRPr="00F07A10">
        <w:rPr>
          <w:bCs/>
        </w:rPr>
        <w:t xml:space="preserve"> </w:t>
      </w:r>
      <w:r w:rsidR="00A9284A" w:rsidRPr="00F07A10">
        <w:rPr>
          <w:bCs/>
        </w:rPr>
        <w:t xml:space="preserve">rozsahu </w:t>
      </w:r>
      <w:r w:rsidR="0032708A" w:rsidRPr="00F07A10">
        <w:rPr>
          <w:bCs/>
        </w:rPr>
        <w:t>dle této smlouvy.</w:t>
      </w:r>
    </w:p>
    <w:p w14:paraId="4E307CA9" w14:textId="13465AF3" w:rsidR="00E953AF" w:rsidRPr="00F07A10" w:rsidRDefault="0096051C" w:rsidP="00171D5F">
      <w:pPr>
        <w:pStyle w:val="l-L2"/>
        <w:numPr>
          <w:ilvl w:val="0"/>
          <w:numId w:val="29"/>
        </w:numPr>
        <w:ind w:left="357" w:hanging="357"/>
        <w:rPr>
          <w:bCs/>
        </w:rPr>
      </w:pPr>
      <w:r w:rsidRPr="00F07A10">
        <w:rPr>
          <w:bCs/>
        </w:rPr>
        <w:lastRenderedPageBreak/>
        <w:t>Příkazník</w:t>
      </w:r>
      <w:r w:rsidR="00E953AF" w:rsidRPr="00F07A10">
        <w:rPr>
          <w:bCs/>
        </w:rPr>
        <w:t xml:space="preserve"> neodpovídá za vady, které byly způsobené použitím podkladů </w:t>
      </w:r>
      <w:r w:rsidR="006D5EB6" w:rsidRPr="00F07A10">
        <w:rPr>
          <w:bCs/>
        </w:rPr>
        <w:t xml:space="preserve">či informací </w:t>
      </w:r>
      <w:r w:rsidR="00E953AF" w:rsidRPr="00F07A10">
        <w:rPr>
          <w:bCs/>
        </w:rPr>
        <w:t xml:space="preserve">převzatých od </w:t>
      </w:r>
      <w:r w:rsidRPr="00F07A10">
        <w:rPr>
          <w:bCs/>
        </w:rPr>
        <w:t>příkazce</w:t>
      </w:r>
      <w:r w:rsidR="00557B4E" w:rsidRPr="00F07A10">
        <w:rPr>
          <w:bCs/>
        </w:rPr>
        <w:t xml:space="preserve"> </w:t>
      </w:r>
      <w:r w:rsidR="00FF748E" w:rsidRPr="00F07A10">
        <w:rPr>
          <w:bCs/>
        </w:rPr>
        <w:t xml:space="preserve">nebo nesprávnými pokyny příkazce, pokud příkazník </w:t>
      </w:r>
      <w:r w:rsidR="00E953AF" w:rsidRPr="00F07A10">
        <w:rPr>
          <w:bCs/>
        </w:rPr>
        <w:t>ani</w:t>
      </w:r>
      <w:r w:rsidR="003A77A0">
        <w:rPr>
          <w:bCs/>
          <w:lang w:val="cs-CZ"/>
        </w:rPr>
        <w:t> </w:t>
      </w:r>
      <w:r w:rsidR="00E953AF" w:rsidRPr="00F07A10">
        <w:rPr>
          <w:bCs/>
        </w:rPr>
        <w:t>při</w:t>
      </w:r>
      <w:r w:rsidR="00313FD3" w:rsidRPr="00F07A10">
        <w:rPr>
          <w:bCs/>
        </w:rPr>
        <w:t> </w:t>
      </w:r>
      <w:r w:rsidR="00E953AF" w:rsidRPr="00F07A10">
        <w:rPr>
          <w:bCs/>
        </w:rPr>
        <w:t xml:space="preserve">vynaložení veškeré péče nemohl zjistit jejich nevhodnost, popř. na ni upozornil </w:t>
      </w:r>
      <w:r w:rsidR="00FF748E" w:rsidRPr="00F07A10">
        <w:rPr>
          <w:bCs/>
        </w:rPr>
        <w:t>příkazce</w:t>
      </w:r>
      <w:r w:rsidR="00E953AF" w:rsidRPr="00F07A10">
        <w:rPr>
          <w:bCs/>
        </w:rPr>
        <w:t>, ale ten na jejich použití trval.</w:t>
      </w:r>
    </w:p>
    <w:p w14:paraId="352B3111" w14:textId="77777777" w:rsidR="00CB478C" w:rsidRPr="00F07A10" w:rsidRDefault="00CB478C" w:rsidP="00171D5F">
      <w:pPr>
        <w:pStyle w:val="l-L2"/>
        <w:numPr>
          <w:ilvl w:val="0"/>
          <w:numId w:val="29"/>
        </w:numPr>
        <w:ind w:left="357" w:hanging="357"/>
        <w:rPr>
          <w:bCs/>
        </w:rPr>
      </w:pPr>
      <w:r w:rsidRPr="00F07A10">
        <w:rPr>
          <w:bCs/>
        </w:rPr>
        <w:t>Příkazník je povinen bezodkladně upozornit pří</w:t>
      </w:r>
      <w:r w:rsidR="00206DB7" w:rsidRPr="00F07A10">
        <w:rPr>
          <w:bCs/>
        </w:rPr>
        <w:t>k</w:t>
      </w:r>
      <w:r w:rsidRPr="00F07A10">
        <w:rPr>
          <w:bCs/>
        </w:rPr>
        <w:t>azce na vady či nedostatky předaných podkladů a dokladů nebo nesprávně vydaných pokynů příkazce.</w:t>
      </w:r>
    </w:p>
    <w:p w14:paraId="55063290" w14:textId="42905D65" w:rsidR="00E953AF" w:rsidRPr="00F07A10" w:rsidRDefault="0096051C" w:rsidP="00171D5F">
      <w:pPr>
        <w:pStyle w:val="l-L2"/>
        <w:numPr>
          <w:ilvl w:val="0"/>
          <w:numId w:val="29"/>
        </w:numPr>
        <w:ind w:left="357" w:hanging="357"/>
        <w:rPr>
          <w:bCs/>
        </w:rPr>
      </w:pPr>
      <w:r w:rsidRPr="00F07A10">
        <w:rPr>
          <w:bCs/>
        </w:rPr>
        <w:t>Příkazce</w:t>
      </w:r>
      <w:r w:rsidR="00557B4E" w:rsidRPr="00F07A10">
        <w:rPr>
          <w:bCs/>
        </w:rPr>
        <w:t xml:space="preserve"> </w:t>
      </w:r>
      <w:r w:rsidR="00E953AF" w:rsidRPr="00F07A10">
        <w:rPr>
          <w:bCs/>
        </w:rPr>
        <w:t xml:space="preserve">je oprávněný reklamovat nedostatky či vady poskytnuté činnosti nejpozději do doby skončení záruční lhůty stavby. Reklamace musí být uplatněna písemně do rukou </w:t>
      </w:r>
      <w:r w:rsidRPr="00F07A10">
        <w:rPr>
          <w:bCs/>
        </w:rPr>
        <w:t>příkazníka</w:t>
      </w:r>
      <w:r w:rsidR="00886153" w:rsidRPr="00F07A10">
        <w:rPr>
          <w:bCs/>
        </w:rPr>
        <w:t>, a to vždy bez zbytečného odkladu poté, co vadu zjistil</w:t>
      </w:r>
      <w:r w:rsidR="00E953AF" w:rsidRPr="00F07A10">
        <w:rPr>
          <w:bCs/>
        </w:rPr>
        <w:t>.</w:t>
      </w:r>
    </w:p>
    <w:p w14:paraId="0246C9C9" w14:textId="7758E12C" w:rsidR="00901693" w:rsidRPr="00F07A10" w:rsidRDefault="0096051C" w:rsidP="00171D5F">
      <w:pPr>
        <w:pStyle w:val="l-L2"/>
        <w:numPr>
          <w:ilvl w:val="0"/>
          <w:numId w:val="29"/>
        </w:numPr>
        <w:ind w:left="357" w:hanging="357"/>
        <w:rPr>
          <w:bCs/>
        </w:rPr>
      </w:pPr>
      <w:r w:rsidRPr="00F07A10">
        <w:rPr>
          <w:bCs/>
        </w:rPr>
        <w:t>Příkazce</w:t>
      </w:r>
      <w:r w:rsidR="00557B4E" w:rsidRPr="00F07A10">
        <w:rPr>
          <w:bCs/>
        </w:rPr>
        <w:t xml:space="preserve"> </w:t>
      </w:r>
      <w:r w:rsidR="00E953AF" w:rsidRPr="00F07A10">
        <w:rPr>
          <w:bCs/>
        </w:rPr>
        <w:t>má právo na neodkladné a bezplatné odstranění opodstatněně reklamovaného nedostatku či vady plnění</w:t>
      </w:r>
      <w:r w:rsidR="00646575" w:rsidRPr="00F07A10">
        <w:rPr>
          <w:bCs/>
        </w:rPr>
        <w:t>.</w:t>
      </w:r>
    </w:p>
    <w:p w14:paraId="153BC88F" w14:textId="37425AB0" w:rsidR="00901693" w:rsidRPr="00F07A10" w:rsidRDefault="00901693" w:rsidP="00171D5F">
      <w:pPr>
        <w:pStyle w:val="l-L2"/>
        <w:numPr>
          <w:ilvl w:val="0"/>
          <w:numId w:val="29"/>
        </w:numPr>
        <w:ind w:left="357" w:hanging="357"/>
        <w:rPr>
          <w:bCs/>
        </w:rPr>
      </w:pPr>
      <w:r w:rsidRPr="00F07A10">
        <w:rPr>
          <w:bCs/>
        </w:rPr>
        <w:t xml:space="preserve">Strany této smlouvy si sjednávají pro případ, že příkazník poruší některou povinnost, uvedenou v této smlouvě, povinnost příkazníka zaplatit příkazci smluvní pokutu ve </w:t>
      </w:r>
      <w:r w:rsidRPr="00B213A4">
        <w:rPr>
          <w:bCs/>
        </w:rPr>
        <w:t xml:space="preserve">výši </w:t>
      </w:r>
      <w:r w:rsidR="005239BF" w:rsidRPr="002D5D02">
        <w:rPr>
          <w:b/>
          <w:lang w:val="cs-CZ"/>
        </w:rPr>
        <w:t>2</w:t>
      </w:r>
      <w:r w:rsidR="002D5D02">
        <w:rPr>
          <w:b/>
          <w:lang w:val="cs-CZ"/>
        </w:rPr>
        <w:t> </w:t>
      </w:r>
      <w:r w:rsidR="005239BF" w:rsidRPr="002D5D02">
        <w:rPr>
          <w:b/>
          <w:lang w:val="cs-CZ"/>
        </w:rPr>
        <w:t>500</w:t>
      </w:r>
      <w:r w:rsidR="002D5D02">
        <w:rPr>
          <w:b/>
          <w:lang w:val="cs-CZ"/>
        </w:rPr>
        <w:t> </w:t>
      </w:r>
      <w:r w:rsidR="005239BF" w:rsidRPr="002D5D02">
        <w:rPr>
          <w:b/>
          <w:lang w:val="cs-CZ"/>
        </w:rPr>
        <w:t xml:space="preserve">Kč </w:t>
      </w:r>
      <w:r w:rsidRPr="00F07A10">
        <w:rPr>
          <w:bCs/>
        </w:rPr>
        <w:t>za každý jednotlivý případ porušení povinnosti. Toto</w:t>
      </w:r>
      <w:r w:rsidR="003A77A0">
        <w:rPr>
          <w:bCs/>
          <w:lang w:val="cs-CZ"/>
        </w:rPr>
        <w:t> </w:t>
      </w:r>
      <w:r w:rsidRPr="00F07A10">
        <w:rPr>
          <w:bCs/>
        </w:rPr>
        <w:t>ustanovení o smluvní pokutě neruší právo příkazce na náhradu škody v plném rozsahu, které mu vznikne porušením povinností příkazníka.</w:t>
      </w:r>
    </w:p>
    <w:p w14:paraId="3189DABC" w14:textId="534AC867" w:rsidR="00901693" w:rsidRPr="00F07A10" w:rsidRDefault="00901693" w:rsidP="00171D5F">
      <w:pPr>
        <w:pStyle w:val="l-L2"/>
        <w:numPr>
          <w:ilvl w:val="0"/>
          <w:numId w:val="29"/>
        </w:numPr>
        <w:ind w:left="357" w:hanging="357"/>
        <w:rPr>
          <w:bCs/>
        </w:rPr>
      </w:pPr>
      <w:r w:rsidRPr="00F07A10">
        <w:rPr>
          <w:bCs/>
        </w:rPr>
        <w:t>Smluvní pokuta je splatná do 14 dní poté, co bude písemná výzva jedné strany v tomto směru druhé straně doručena.</w:t>
      </w:r>
    </w:p>
    <w:p w14:paraId="10992E66" w14:textId="59CA5647" w:rsidR="00901693" w:rsidRPr="00F07A10" w:rsidRDefault="00901693" w:rsidP="00171D5F">
      <w:pPr>
        <w:pStyle w:val="l-L2"/>
        <w:numPr>
          <w:ilvl w:val="0"/>
          <w:numId w:val="29"/>
        </w:numPr>
        <w:ind w:left="357" w:hanging="357"/>
        <w:rPr>
          <w:bCs/>
        </w:rPr>
      </w:pPr>
      <w:r w:rsidRPr="00F07A10">
        <w:rPr>
          <w:bCs/>
        </w:rPr>
        <w:t>Povinnost uhradit smluvní pokutu může vzniknout i opakovaně, její celková výše není omezena.</w:t>
      </w:r>
    </w:p>
    <w:p w14:paraId="5F95B933" w14:textId="56AB5299" w:rsidR="00901693" w:rsidRPr="00F07A10" w:rsidRDefault="00901693" w:rsidP="00171D5F">
      <w:pPr>
        <w:pStyle w:val="l-L2"/>
        <w:numPr>
          <w:ilvl w:val="0"/>
          <w:numId w:val="29"/>
        </w:numPr>
        <w:ind w:left="357" w:hanging="357"/>
        <w:rPr>
          <w:bCs/>
        </w:rPr>
      </w:pPr>
      <w:r w:rsidRPr="00F07A10">
        <w:rPr>
          <w:bCs/>
        </w:rPr>
        <w:t>Povinností zaplatit smluvní pokutu není dotčeno právo na náhradu škody v celém rozsahu. Výše smluvních pokut se do výše náhrady škody nezapočítává.</w:t>
      </w:r>
    </w:p>
    <w:p w14:paraId="39B213AC" w14:textId="7042E2D0" w:rsidR="00DE290D" w:rsidRDefault="00901693" w:rsidP="00171D5F">
      <w:pPr>
        <w:pStyle w:val="l-L2"/>
        <w:numPr>
          <w:ilvl w:val="0"/>
          <w:numId w:val="29"/>
        </w:numPr>
        <w:ind w:left="357" w:hanging="357"/>
        <w:rPr>
          <w:bCs/>
        </w:rPr>
      </w:pPr>
      <w:r w:rsidRPr="00F07A10">
        <w:rPr>
          <w:bCs/>
        </w:rPr>
        <w:t>Povinnost uhradit smluvní pokutu trvá i po skončení účinnosti této smlouvy (taktéž i poté, co</w:t>
      </w:r>
      <w:r w:rsidR="00393492">
        <w:rPr>
          <w:bCs/>
          <w:lang w:val="cs-CZ"/>
        </w:rPr>
        <w:t> </w:t>
      </w:r>
      <w:r w:rsidRPr="00F07A10">
        <w:rPr>
          <w:bCs/>
        </w:rPr>
        <w:t>dojde k</w:t>
      </w:r>
      <w:r w:rsidR="00532AF6">
        <w:rPr>
          <w:bCs/>
        </w:rPr>
        <w:t> </w:t>
      </w:r>
      <w:r w:rsidR="00532AF6">
        <w:rPr>
          <w:bCs/>
          <w:lang w:val="cs-CZ"/>
        </w:rPr>
        <w:t>ukončení smluv</w:t>
      </w:r>
      <w:r w:rsidR="002C0EB4">
        <w:rPr>
          <w:bCs/>
          <w:lang w:val="cs-CZ"/>
        </w:rPr>
        <w:t>ního závazkového vztahu</w:t>
      </w:r>
      <w:r w:rsidRPr="00F07A10">
        <w:rPr>
          <w:bCs/>
        </w:rPr>
        <w:t>).</w:t>
      </w:r>
    </w:p>
    <w:p w14:paraId="49487073" w14:textId="77777777" w:rsidR="00F07A10" w:rsidRPr="00F07A10" w:rsidRDefault="00F07A10" w:rsidP="00F07A10">
      <w:pPr>
        <w:pStyle w:val="l-L2"/>
        <w:tabs>
          <w:tab w:val="clear" w:pos="737"/>
        </w:tabs>
        <w:rPr>
          <w:bCs/>
        </w:rPr>
      </w:pPr>
    </w:p>
    <w:p w14:paraId="6CAD9343" w14:textId="3E9287A7" w:rsidR="00D027E1" w:rsidRPr="00AB5E77" w:rsidRDefault="004F3772" w:rsidP="004F3772">
      <w:pPr>
        <w:pStyle w:val="l-L1"/>
      </w:pPr>
      <w:r>
        <w:t>Změna závazku</w:t>
      </w:r>
    </w:p>
    <w:p w14:paraId="1FE28E59" w14:textId="371A106D" w:rsidR="006B2005" w:rsidRPr="00F07A10" w:rsidRDefault="0096051C" w:rsidP="00171D5F">
      <w:pPr>
        <w:pStyle w:val="l-L2"/>
        <w:numPr>
          <w:ilvl w:val="0"/>
          <w:numId w:val="30"/>
        </w:numPr>
        <w:ind w:left="357" w:hanging="357"/>
        <w:rPr>
          <w:bCs/>
        </w:rPr>
      </w:pPr>
      <w:r w:rsidRPr="00F07A10">
        <w:rPr>
          <w:bCs/>
        </w:rPr>
        <w:t>Příkazce</w:t>
      </w:r>
      <w:r w:rsidR="00557B4E" w:rsidRPr="00F07A10">
        <w:rPr>
          <w:bCs/>
        </w:rPr>
        <w:t xml:space="preserve"> </w:t>
      </w:r>
      <w:r w:rsidR="006B2005" w:rsidRPr="00F07A10">
        <w:rPr>
          <w:bCs/>
        </w:rPr>
        <w:t>se zavazuje, že přistoupí na změnu závazku v</w:t>
      </w:r>
      <w:r w:rsidR="00174DF9" w:rsidRPr="00F07A10">
        <w:rPr>
          <w:bCs/>
        </w:rPr>
        <w:t xml:space="preserve"> </w:t>
      </w:r>
      <w:r w:rsidR="006B2005" w:rsidRPr="00F07A10">
        <w:rPr>
          <w:bCs/>
        </w:rPr>
        <w:t xml:space="preserve">případech, kdy se po uzavření smlouvy změní výchozí podklady rozhodné pro uzavření této smlouvy, nebo uplatní </w:t>
      </w:r>
      <w:r w:rsidR="008A7ED1" w:rsidRPr="00F07A10">
        <w:rPr>
          <w:bCs/>
        </w:rPr>
        <w:t>na</w:t>
      </w:r>
      <w:r w:rsidR="003A77A0">
        <w:rPr>
          <w:bCs/>
          <w:lang w:val="cs-CZ"/>
        </w:rPr>
        <w:t> </w:t>
      </w:r>
      <w:r w:rsidR="008A7ED1" w:rsidRPr="00F07A10">
        <w:rPr>
          <w:bCs/>
        </w:rPr>
        <w:t xml:space="preserve">příkazníka </w:t>
      </w:r>
      <w:r w:rsidR="006B2005" w:rsidRPr="00F07A10">
        <w:rPr>
          <w:bCs/>
        </w:rPr>
        <w:t>nové požadavky.</w:t>
      </w:r>
    </w:p>
    <w:p w14:paraId="517BA294" w14:textId="37046AE2" w:rsidR="00E953AF" w:rsidRPr="00F07A10" w:rsidRDefault="00E953AF" w:rsidP="00171D5F">
      <w:pPr>
        <w:pStyle w:val="l-L2"/>
        <w:numPr>
          <w:ilvl w:val="0"/>
          <w:numId w:val="30"/>
        </w:numPr>
        <w:ind w:left="357" w:hanging="357"/>
        <w:rPr>
          <w:bCs/>
        </w:rPr>
      </w:pPr>
      <w:r w:rsidRPr="00F07A10">
        <w:rPr>
          <w:bCs/>
        </w:rPr>
        <w:t>K návrhům dodatků k</w:t>
      </w:r>
      <w:r w:rsidR="00174DF9" w:rsidRPr="00F07A10">
        <w:rPr>
          <w:bCs/>
        </w:rPr>
        <w:t xml:space="preserve"> </w:t>
      </w:r>
      <w:r w:rsidRPr="00F07A10">
        <w:rPr>
          <w:bCs/>
        </w:rPr>
        <w:t>této smlouvě se strany zavazují vyjádřit písemně ve lhůtě 5</w:t>
      </w:r>
      <w:r w:rsidR="00B11681">
        <w:rPr>
          <w:bCs/>
          <w:lang w:val="cs-CZ"/>
        </w:rPr>
        <w:t> </w:t>
      </w:r>
      <w:r w:rsidRPr="00F07A10">
        <w:rPr>
          <w:bCs/>
        </w:rPr>
        <w:t>dnů od</w:t>
      </w:r>
      <w:r w:rsidR="003A77A0">
        <w:rPr>
          <w:bCs/>
          <w:lang w:val="cs-CZ"/>
        </w:rPr>
        <w:t> </w:t>
      </w:r>
      <w:r w:rsidRPr="00F07A10">
        <w:rPr>
          <w:bCs/>
        </w:rPr>
        <w:t>obdržení návrhu dodatku druhé strany. Po tuto dobu je tímto návrhem vázána strana, která ho podala.</w:t>
      </w:r>
    </w:p>
    <w:p w14:paraId="0F18F517" w14:textId="53A2EE8E" w:rsidR="005A378C" w:rsidRPr="00F07A10" w:rsidRDefault="00F53382" w:rsidP="00171D5F">
      <w:pPr>
        <w:pStyle w:val="l-L2"/>
        <w:numPr>
          <w:ilvl w:val="0"/>
          <w:numId w:val="30"/>
        </w:numPr>
        <w:ind w:left="357" w:hanging="357"/>
        <w:rPr>
          <w:bCs/>
        </w:rPr>
      </w:pPr>
      <w:r>
        <w:rPr>
          <w:bCs/>
          <w:lang w:val="cs-CZ"/>
        </w:rPr>
        <w:t>O j</w:t>
      </w:r>
      <w:proofErr w:type="spellStart"/>
      <w:r w:rsidR="005A378C" w:rsidRPr="00F07A10">
        <w:rPr>
          <w:bCs/>
        </w:rPr>
        <w:t>akékoliv</w:t>
      </w:r>
      <w:proofErr w:type="spellEnd"/>
      <w:r w:rsidR="005A378C" w:rsidRPr="00F07A10">
        <w:rPr>
          <w:bCs/>
        </w:rPr>
        <w:t xml:space="preserve"> změně rozsahu činností příkazníka musí být mezi příkazcem a příkazníkem </w:t>
      </w:r>
      <w:proofErr w:type="gramStart"/>
      <w:r w:rsidR="005A378C" w:rsidRPr="00F07A10">
        <w:rPr>
          <w:bCs/>
        </w:rPr>
        <w:t xml:space="preserve">uzavřen </w:t>
      </w:r>
      <w:r w:rsidR="00183D7E">
        <w:rPr>
          <w:bCs/>
          <w:lang w:val="cs-CZ"/>
        </w:rPr>
        <w:t xml:space="preserve"> písemný</w:t>
      </w:r>
      <w:proofErr w:type="gramEnd"/>
      <w:r w:rsidR="00183D7E">
        <w:rPr>
          <w:bCs/>
          <w:lang w:val="cs-CZ"/>
        </w:rPr>
        <w:t xml:space="preserve"> </w:t>
      </w:r>
      <w:r w:rsidR="005A378C" w:rsidRPr="00F07A10">
        <w:rPr>
          <w:bCs/>
        </w:rPr>
        <w:t>dodatek k této smlouvě s dohodnutím ceny a</w:t>
      </w:r>
      <w:r w:rsidR="004533CD">
        <w:rPr>
          <w:bCs/>
          <w:lang w:val="cs-CZ"/>
        </w:rPr>
        <w:t> </w:t>
      </w:r>
      <w:r w:rsidR="005A378C" w:rsidRPr="00F07A10">
        <w:rPr>
          <w:bCs/>
        </w:rPr>
        <w:t>vlivu na termín doby plnění dle této smlouvy. Zadání dodatečné práce musí být v souladu s</w:t>
      </w:r>
      <w:r w:rsidR="008462A5" w:rsidRPr="00F07A10">
        <w:rPr>
          <w:bCs/>
        </w:rPr>
        <w:t> příslušnými ustanoveními zákona č.</w:t>
      </w:r>
      <w:r w:rsidR="004533CD">
        <w:rPr>
          <w:bCs/>
          <w:lang w:val="cs-CZ"/>
        </w:rPr>
        <w:t> </w:t>
      </w:r>
      <w:r w:rsidR="008462A5" w:rsidRPr="00F07A10">
        <w:rPr>
          <w:bCs/>
        </w:rPr>
        <w:t>134/2016 Sb., o</w:t>
      </w:r>
      <w:r w:rsidR="004533CD">
        <w:rPr>
          <w:bCs/>
          <w:lang w:val="cs-CZ"/>
        </w:rPr>
        <w:t> </w:t>
      </w:r>
      <w:r w:rsidR="008462A5" w:rsidRPr="00F07A10">
        <w:rPr>
          <w:bCs/>
        </w:rPr>
        <w:t>zadávání veřejných zakázek</w:t>
      </w:r>
      <w:r w:rsidR="00901693" w:rsidRPr="00F07A10">
        <w:rPr>
          <w:bCs/>
        </w:rPr>
        <w:t>, ve znění pozdějších předpisů</w:t>
      </w:r>
      <w:r w:rsidR="00F07A10">
        <w:rPr>
          <w:bCs/>
          <w:lang w:val="cs-CZ"/>
        </w:rPr>
        <w:t>.</w:t>
      </w:r>
    </w:p>
    <w:p w14:paraId="481A943D" w14:textId="77777777" w:rsidR="00F07A10" w:rsidRPr="00F07A10" w:rsidRDefault="00F07A10" w:rsidP="00F07A10">
      <w:pPr>
        <w:pStyle w:val="l-L2"/>
        <w:tabs>
          <w:tab w:val="clear" w:pos="737"/>
        </w:tabs>
        <w:rPr>
          <w:bCs/>
        </w:rPr>
      </w:pPr>
    </w:p>
    <w:p w14:paraId="59E6AA1B" w14:textId="09DC4198" w:rsidR="00901693" w:rsidRPr="002E2A71" w:rsidRDefault="00901693" w:rsidP="009B5FBA">
      <w:pPr>
        <w:pStyle w:val="l-L1"/>
      </w:pPr>
      <w:r w:rsidRPr="002E2A71">
        <w:t>Pojištění příkazníka</w:t>
      </w:r>
    </w:p>
    <w:p w14:paraId="1E0B63E0" w14:textId="6756FA80" w:rsidR="008C6B82" w:rsidRDefault="00901693" w:rsidP="00171D5F">
      <w:pPr>
        <w:pStyle w:val="l-L2"/>
        <w:numPr>
          <w:ilvl w:val="0"/>
          <w:numId w:val="31"/>
        </w:numPr>
        <w:ind w:left="357" w:hanging="357"/>
        <w:rPr>
          <w:bCs/>
        </w:rPr>
      </w:pPr>
      <w:r w:rsidRPr="00F07A10">
        <w:rPr>
          <w:bCs/>
        </w:rPr>
        <w:t>Příkazník prohlašuje, že ke dni podpisu této Smlouvy má uzavřenou pojistnou smlouvu, jejímž předmětem je pojištění odpovědnosti za škodu způsobenou příkazníkem třetí osobě v</w:t>
      </w:r>
      <w:r w:rsidR="00F07A10">
        <w:rPr>
          <w:bCs/>
          <w:lang w:val="cs-CZ"/>
        </w:rPr>
        <w:t> </w:t>
      </w:r>
      <w:r w:rsidRPr="00F07A10">
        <w:rPr>
          <w:bCs/>
        </w:rPr>
        <w:t xml:space="preserve">souvislosti s výkonem jeho činnosti, ve výši nejméně </w:t>
      </w:r>
      <w:r w:rsidR="0052100E" w:rsidRPr="00147791">
        <w:rPr>
          <w:b/>
          <w:lang w:val="cs-CZ"/>
        </w:rPr>
        <w:t>1 000 000</w:t>
      </w:r>
      <w:r w:rsidR="00F07A10" w:rsidRPr="00612503">
        <w:rPr>
          <w:b/>
          <w:lang w:val="cs-CZ"/>
        </w:rPr>
        <w:t> </w:t>
      </w:r>
      <w:r w:rsidR="008C6B82" w:rsidRPr="00612503">
        <w:rPr>
          <w:b/>
        </w:rPr>
        <w:t>Kč</w:t>
      </w:r>
      <w:r w:rsidR="008C6B82" w:rsidRPr="00F07A10">
        <w:rPr>
          <w:bCs/>
        </w:rPr>
        <w:t xml:space="preserve">. </w:t>
      </w:r>
      <w:r w:rsidRPr="00F07A10">
        <w:rPr>
          <w:bCs/>
        </w:rPr>
        <w:t>Příkazník se zavazuje, že po celou dobu trvání této smlouvy bude pojištěn ve smyslu tohoto ustanovení a že nedojde ke snížení pojistné částky pod částku uvedenou v předchozí větě.</w:t>
      </w:r>
    </w:p>
    <w:p w14:paraId="25AD490A" w14:textId="77777777" w:rsidR="00F07A10" w:rsidRPr="00F07A10" w:rsidRDefault="00F07A10" w:rsidP="00F07A10">
      <w:pPr>
        <w:pStyle w:val="l-L2"/>
        <w:tabs>
          <w:tab w:val="clear" w:pos="737"/>
        </w:tabs>
        <w:rPr>
          <w:bCs/>
        </w:rPr>
      </w:pPr>
    </w:p>
    <w:p w14:paraId="6E85FBE1" w14:textId="010EBF27" w:rsidR="00901693" w:rsidRPr="002E2A71" w:rsidRDefault="00901693" w:rsidP="009B5FBA">
      <w:pPr>
        <w:pStyle w:val="l-L1"/>
      </w:pPr>
      <w:r w:rsidRPr="002E2A71">
        <w:lastRenderedPageBreak/>
        <w:t>Odstoupení a výpověď od smlouvy</w:t>
      </w:r>
    </w:p>
    <w:p w14:paraId="5BFAB52A" w14:textId="2B30F76A" w:rsidR="00901693" w:rsidRPr="00F07A10" w:rsidRDefault="00901693" w:rsidP="00171D5F">
      <w:pPr>
        <w:pStyle w:val="l-L2"/>
        <w:numPr>
          <w:ilvl w:val="0"/>
          <w:numId w:val="31"/>
        </w:numPr>
        <w:ind w:left="357" w:hanging="357"/>
        <w:rPr>
          <w:bCs/>
        </w:rPr>
      </w:pPr>
      <w:r w:rsidRPr="00F07A10">
        <w:rPr>
          <w:bCs/>
        </w:rPr>
        <w:t>Příkazce si vyhrazuje právo na odstoupení od smlouvy v případě, že příkazník bude plnění poskytovat v rozporu s touto smlouvou nebo platnými předpisy. Příkazce však nejprve na</w:t>
      </w:r>
      <w:r w:rsidR="003A77A0">
        <w:rPr>
          <w:bCs/>
          <w:lang w:val="cs-CZ"/>
        </w:rPr>
        <w:t> </w:t>
      </w:r>
      <w:r w:rsidRPr="00F07A10">
        <w:rPr>
          <w:bCs/>
        </w:rPr>
        <w:t>tento rozpor příkazníka písemně upozorní a poskytne mu lhůtu ke zjednání nápravy; teprve jejím marným uplynutím pak je příkazce oprávněn od smlouvy odstoupit</w:t>
      </w:r>
      <w:r w:rsidR="0052100E">
        <w:rPr>
          <w:bCs/>
          <w:lang w:val="cs-CZ"/>
        </w:rPr>
        <w:t>.</w:t>
      </w:r>
    </w:p>
    <w:p w14:paraId="3C04FC34" w14:textId="64535253" w:rsidR="00901693" w:rsidRPr="00F07A10" w:rsidRDefault="00901693" w:rsidP="00171D5F">
      <w:pPr>
        <w:pStyle w:val="l-L2"/>
        <w:numPr>
          <w:ilvl w:val="0"/>
          <w:numId w:val="31"/>
        </w:numPr>
        <w:ind w:left="357" w:hanging="357"/>
        <w:rPr>
          <w:bCs/>
        </w:rPr>
      </w:pPr>
      <w:r w:rsidRPr="00F07A10">
        <w:rPr>
          <w:bCs/>
        </w:rPr>
        <w:t xml:space="preserve">Příkazce je oprávněn </w:t>
      </w:r>
      <w:r w:rsidR="000F35BC">
        <w:rPr>
          <w:bCs/>
          <w:lang w:val="cs-CZ"/>
        </w:rPr>
        <w:t xml:space="preserve">od smlouvy </w:t>
      </w:r>
      <w:r w:rsidRPr="00F07A10">
        <w:rPr>
          <w:bCs/>
        </w:rPr>
        <w:t>odstoupit bez jakýchkoli sankcí, pokud nebude schválena částka ze státního rozpočtu následujícího roku, která je potřebná k úhradě za Plnění poskytované podle této smlouvy v následujícím roce. Příkazník prohlašuje, že do 30</w:t>
      </w:r>
      <w:r w:rsidR="00F07A10">
        <w:rPr>
          <w:bCs/>
          <w:lang w:val="cs-CZ"/>
        </w:rPr>
        <w:t> </w:t>
      </w:r>
      <w:r w:rsidRPr="00F07A10">
        <w:rPr>
          <w:bCs/>
        </w:rPr>
        <w:t>dnů po</w:t>
      </w:r>
      <w:r w:rsidR="003A77A0">
        <w:rPr>
          <w:bCs/>
          <w:lang w:val="cs-CZ"/>
        </w:rPr>
        <w:t> </w:t>
      </w:r>
      <w:r w:rsidRPr="00F07A10">
        <w:rPr>
          <w:bCs/>
        </w:rPr>
        <w:t>vyhlášení zákona o státním rozpočtu ve Sbírce zákonů oznámí druhé smluvní straně, zda</w:t>
      </w:r>
      <w:r w:rsidR="003A77A0">
        <w:rPr>
          <w:bCs/>
          <w:lang w:val="cs-CZ"/>
        </w:rPr>
        <w:t> </w:t>
      </w:r>
      <w:r w:rsidRPr="00F07A10">
        <w:rPr>
          <w:bCs/>
        </w:rPr>
        <w:t>byla schválená částka ze státního rozpočtu následujícího roku, která je potřebná k úhradě za</w:t>
      </w:r>
      <w:r w:rsidR="003A77A0">
        <w:rPr>
          <w:bCs/>
          <w:lang w:val="cs-CZ"/>
        </w:rPr>
        <w:t> </w:t>
      </w:r>
      <w:r w:rsidRPr="00F07A10">
        <w:rPr>
          <w:bCs/>
        </w:rPr>
        <w:t>Plnění poskytované podle této smlouvy v následujícím roce.</w:t>
      </w:r>
    </w:p>
    <w:p w14:paraId="264C189B" w14:textId="589C735B" w:rsidR="00901693" w:rsidRPr="002D4C34" w:rsidRDefault="00901693" w:rsidP="00171D5F">
      <w:pPr>
        <w:pStyle w:val="l-L2"/>
        <w:numPr>
          <w:ilvl w:val="0"/>
          <w:numId w:val="31"/>
        </w:numPr>
        <w:ind w:left="357" w:hanging="357"/>
        <w:rPr>
          <w:bCs/>
        </w:rPr>
      </w:pPr>
      <w:r w:rsidRPr="00F07A10">
        <w:rPr>
          <w:bCs/>
        </w:rPr>
        <w:t xml:space="preserve">Příkazce si vyhrazuje právo na odstoupení od smlouvy ve vztahu k plnění v případě, že příkazce obdrží ze státního rozpočtu snížené množství finančních prostředků oproti množství požadovanému v období před započetím poskytování plnění, a dále v případě, pokud nedojde k zahájení stavby do </w:t>
      </w:r>
      <w:r w:rsidR="002D4C34" w:rsidRPr="002D4C34">
        <w:rPr>
          <w:b/>
        </w:rPr>
        <w:t>31. 3. 2026</w:t>
      </w:r>
      <w:r w:rsidRPr="002D4C34">
        <w:rPr>
          <w:bCs/>
        </w:rPr>
        <w:t>.</w:t>
      </w:r>
    </w:p>
    <w:p w14:paraId="6FCDF4ED" w14:textId="0FA37D10" w:rsidR="000F78C4" w:rsidRPr="00F07A10" w:rsidRDefault="000F78C4" w:rsidP="00171D5F">
      <w:pPr>
        <w:pStyle w:val="l-L2"/>
        <w:numPr>
          <w:ilvl w:val="0"/>
          <w:numId w:val="31"/>
        </w:numPr>
        <w:ind w:left="357" w:hanging="357"/>
        <w:rPr>
          <w:bCs/>
        </w:rPr>
      </w:pPr>
      <w:bookmarkStart w:id="9" w:name="_Hlk190695395"/>
      <w:r>
        <w:rPr>
          <w:bCs/>
          <w:lang w:val="cs-CZ"/>
        </w:rPr>
        <w:t>Odstoupení od smlouvy musí být písemné a prokazatelně doručené druhé smluvní straně, přičemž účinky odstoupení</w:t>
      </w:r>
      <w:r w:rsidR="00F0540C">
        <w:rPr>
          <w:bCs/>
          <w:lang w:val="cs-CZ"/>
        </w:rPr>
        <w:t xml:space="preserve"> </w:t>
      </w:r>
      <w:r>
        <w:rPr>
          <w:bCs/>
          <w:lang w:val="cs-CZ"/>
        </w:rPr>
        <w:t>nastávají dnem doručení</w:t>
      </w:r>
      <w:bookmarkEnd w:id="9"/>
      <w:r>
        <w:rPr>
          <w:bCs/>
          <w:lang w:val="cs-CZ"/>
        </w:rPr>
        <w:t>.</w:t>
      </w:r>
    </w:p>
    <w:p w14:paraId="5058B13F" w14:textId="0C880304" w:rsidR="00901693" w:rsidRPr="00F07A10" w:rsidRDefault="00901693" w:rsidP="00171D5F">
      <w:pPr>
        <w:pStyle w:val="l-L2"/>
        <w:numPr>
          <w:ilvl w:val="0"/>
          <w:numId w:val="31"/>
        </w:numPr>
        <w:ind w:left="357" w:hanging="357"/>
        <w:rPr>
          <w:bCs/>
        </w:rPr>
      </w:pPr>
      <w:r w:rsidRPr="00F07A10">
        <w:rPr>
          <w:bCs/>
        </w:rPr>
        <w:t>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s</w:t>
      </w:r>
      <w:r w:rsidR="00163623">
        <w:rPr>
          <w:bCs/>
          <w:lang w:val="cs-CZ"/>
        </w:rPr>
        <w:t> </w:t>
      </w:r>
      <w:r w:rsidRPr="00F07A10">
        <w:rPr>
          <w:bCs/>
        </w:rPr>
        <w:t>předmětem smlouvy vymezeném v</w:t>
      </w:r>
      <w:r w:rsidR="00163623">
        <w:rPr>
          <w:bCs/>
        </w:rPr>
        <w:t> </w:t>
      </w:r>
      <w:r w:rsidR="00163623">
        <w:rPr>
          <w:bCs/>
          <w:lang w:val="cs-CZ"/>
        </w:rPr>
        <w:t>čl. </w:t>
      </w:r>
      <w:r w:rsidRPr="00F07A10">
        <w:rPr>
          <w:bCs/>
        </w:rPr>
        <w:t>I. této smlouvy, plně příkazce informovat o</w:t>
      </w:r>
      <w:r w:rsidR="00163623">
        <w:rPr>
          <w:bCs/>
          <w:lang w:val="cs-CZ"/>
        </w:rPr>
        <w:t> </w:t>
      </w:r>
      <w:r w:rsidRPr="00F07A10">
        <w:rPr>
          <w:bCs/>
        </w:rPr>
        <w:t>stavu předmětu smlouvy, a poskytnout tak příkazci plnou součinnost s plněním této smlouvy.</w:t>
      </w:r>
    </w:p>
    <w:p w14:paraId="7594ADE7" w14:textId="7B7F7CDA" w:rsidR="00901693" w:rsidRPr="00F07A10" w:rsidRDefault="00901693" w:rsidP="00171D5F">
      <w:pPr>
        <w:pStyle w:val="l-L2"/>
        <w:numPr>
          <w:ilvl w:val="0"/>
          <w:numId w:val="31"/>
        </w:numPr>
        <w:ind w:left="357" w:hanging="357"/>
        <w:rPr>
          <w:bCs/>
        </w:rPr>
      </w:pPr>
      <w:r w:rsidRPr="00F07A10">
        <w:rPr>
          <w:bCs/>
        </w:rPr>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8EB7CB0" w:rsidR="00901693" w:rsidRPr="00F07A10" w:rsidRDefault="00901693" w:rsidP="00171D5F">
      <w:pPr>
        <w:pStyle w:val="l-L2"/>
        <w:numPr>
          <w:ilvl w:val="0"/>
          <w:numId w:val="31"/>
        </w:numPr>
        <w:ind w:left="357" w:hanging="357"/>
        <w:rPr>
          <w:bCs/>
        </w:rPr>
      </w:pPr>
      <w:r w:rsidRPr="00F07A10">
        <w:rPr>
          <w:bCs/>
        </w:rPr>
        <w:t>Zánikem smlouvy zaniká i platnost plné moci udělené dle čl</w:t>
      </w:r>
      <w:r w:rsidR="00163623">
        <w:rPr>
          <w:bCs/>
          <w:lang w:val="cs-CZ"/>
        </w:rPr>
        <w:t>. </w:t>
      </w:r>
      <w:r w:rsidRPr="00F07A10">
        <w:rPr>
          <w:bCs/>
        </w:rPr>
        <w:t>XI odst.</w:t>
      </w:r>
      <w:r w:rsidR="00163623">
        <w:rPr>
          <w:bCs/>
          <w:lang w:val="cs-CZ"/>
        </w:rPr>
        <w:t> </w:t>
      </w:r>
      <w:r w:rsidRPr="00F07A10">
        <w:rPr>
          <w:bCs/>
        </w:rPr>
        <w:t>1</w:t>
      </w:r>
      <w:r w:rsidR="00163623">
        <w:rPr>
          <w:bCs/>
          <w:lang w:val="cs-CZ"/>
        </w:rPr>
        <w:t>.</w:t>
      </w:r>
      <w:r w:rsidRPr="00F07A10">
        <w:rPr>
          <w:bCs/>
        </w:rPr>
        <w:t xml:space="preserve"> této smlouvy.</w:t>
      </w:r>
    </w:p>
    <w:p w14:paraId="4B666A00" w14:textId="606A9E1B" w:rsidR="00901693" w:rsidRDefault="00901693" w:rsidP="00171D5F">
      <w:pPr>
        <w:pStyle w:val="l-L2"/>
        <w:numPr>
          <w:ilvl w:val="0"/>
          <w:numId w:val="31"/>
        </w:numPr>
        <w:ind w:left="357" w:hanging="357"/>
        <w:rPr>
          <w:bCs/>
        </w:rPr>
      </w:pPr>
      <w:r w:rsidRPr="00F07A10">
        <w:rPr>
          <w:bCs/>
        </w:rPr>
        <w:t>Smlouva může být ukončena rovněž vzájemnou dohodou smluvních stran.</w:t>
      </w:r>
    </w:p>
    <w:p w14:paraId="2E9CA5B7" w14:textId="77777777" w:rsidR="00F07A10" w:rsidRPr="00F07A10" w:rsidRDefault="00F07A10" w:rsidP="00F07A10">
      <w:pPr>
        <w:pStyle w:val="l-L2"/>
        <w:tabs>
          <w:tab w:val="clear" w:pos="737"/>
        </w:tabs>
        <w:rPr>
          <w:bCs/>
        </w:rPr>
      </w:pPr>
    </w:p>
    <w:p w14:paraId="6815AA25" w14:textId="206302C2" w:rsidR="003162F4" w:rsidRPr="00AB5E77" w:rsidRDefault="004733E4" w:rsidP="009B5FBA">
      <w:pPr>
        <w:pStyle w:val="l-L1"/>
      </w:pPr>
      <w:bookmarkStart w:id="10" w:name="_Ref376452732"/>
      <w:r w:rsidRPr="00AB5E77">
        <w:t>Ujednání všeobecná a závěrečná</w:t>
      </w:r>
      <w:bookmarkEnd w:id="10"/>
    </w:p>
    <w:p w14:paraId="10E86D64" w14:textId="2FEDB23E" w:rsidR="006E2DE8" w:rsidRPr="00F07A10" w:rsidRDefault="00B85B18" w:rsidP="00171D5F">
      <w:pPr>
        <w:pStyle w:val="l-L2"/>
        <w:numPr>
          <w:ilvl w:val="0"/>
          <w:numId w:val="32"/>
        </w:numPr>
        <w:ind w:left="357" w:hanging="357"/>
        <w:rPr>
          <w:bCs/>
        </w:rPr>
      </w:pPr>
      <w:r w:rsidRPr="00F07A10">
        <w:rPr>
          <w:bCs/>
        </w:rPr>
        <w:t>V mezích této smlouvy uděluje p</w:t>
      </w:r>
      <w:r w:rsidR="000F5AA6" w:rsidRPr="00F07A10">
        <w:rPr>
          <w:bCs/>
        </w:rPr>
        <w:t xml:space="preserve">říkazce příkazníkovi plnou moc </w:t>
      </w:r>
      <w:r w:rsidR="00A3207B">
        <w:rPr>
          <w:bCs/>
          <w:lang w:val="cs-CZ"/>
        </w:rPr>
        <w:t xml:space="preserve">(Příloha č. 1) </w:t>
      </w:r>
      <w:r w:rsidR="000F5AA6" w:rsidRPr="00F07A10">
        <w:rPr>
          <w:bCs/>
        </w:rPr>
        <w:t>ke všem právním úkonům, které bude příkazník jménem a na účet příkazce vykonávat na základě této</w:t>
      </w:r>
      <w:r w:rsidR="003A77A0">
        <w:rPr>
          <w:bCs/>
          <w:lang w:val="cs-CZ"/>
        </w:rPr>
        <w:t> </w:t>
      </w:r>
      <w:r w:rsidR="000F5AA6" w:rsidRPr="00F07A10">
        <w:rPr>
          <w:bCs/>
        </w:rPr>
        <w:t>smlouvy. Vyžaduje-li zákon zvláštní formu plné moci, případně pokud k tomu příkazník příkazce vyzve, zavazuje se příkazce vystavit příkazníkovi písemnou plnou moc zvláštní listinou.</w:t>
      </w:r>
    </w:p>
    <w:p w14:paraId="346EEA19" w14:textId="52D6B91D" w:rsidR="006D419C" w:rsidRPr="00CF160A" w:rsidRDefault="006D419C" w:rsidP="006D419C">
      <w:pPr>
        <w:pStyle w:val="l-L2"/>
        <w:numPr>
          <w:ilvl w:val="0"/>
          <w:numId w:val="32"/>
        </w:numPr>
        <w:ind w:left="357" w:hanging="357"/>
        <w:rPr>
          <w:bCs/>
          <w:i/>
          <w:iCs/>
          <w:color w:val="FF0000"/>
        </w:rPr>
      </w:pPr>
      <w:r w:rsidRPr="00CF160A">
        <w:rPr>
          <w:bCs/>
          <w:i/>
          <w:iCs/>
          <w:color w:val="FF0000"/>
        </w:rPr>
        <w:t>Smluvní strany jsou si plně vědomy zákonné povinnosti uveřejnit dle zákona č.</w:t>
      </w:r>
      <w:r w:rsidRPr="00CF160A">
        <w:rPr>
          <w:bCs/>
          <w:i/>
          <w:iCs/>
          <w:color w:val="FF0000"/>
          <w:lang w:val="cs-CZ"/>
        </w:rPr>
        <w:t> </w:t>
      </w:r>
      <w:r w:rsidRPr="00CF160A">
        <w:rPr>
          <w:bCs/>
          <w:i/>
          <w:iCs/>
          <w:color w:val="FF0000"/>
        </w:rPr>
        <w:t>340/2015 Sb., o</w:t>
      </w:r>
      <w:r w:rsidRPr="00CF160A">
        <w:rPr>
          <w:bCs/>
          <w:i/>
          <w:iCs/>
          <w:color w:val="FF0000"/>
          <w:lang w:val="cs-CZ"/>
        </w:rPr>
        <w:t> </w:t>
      </w:r>
      <w:r w:rsidRPr="00CF160A">
        <w:rPr>
          <w:bCs/>
          <w:i/>
          <w:iCs/>
          <w:color w:val="FF0000"/>
        </w:rPr>
        <w:t>zvláštních podmínkách účinnosti některých smluv, uveřejňování těchto smluv a o registru smluv (zákon o registru smluv), ve znění pozdějších předpisů tuto smlouvu včetně všech případných dohod</w:t>
      </w:r>
      <w:r w:rsidRPr="00CF160A">
        <w:rPr>
          <w:bCs/>
          <w:i/>
          <w:iCs/>
          <w:color w:val="FF0000"/>
          <w:lang w:val="cs-CZ"/>
        </w:rPr>
        <w:t xml:space="preserve"> a dodatků</w:t>
      </w:r>
      <w:r w:rsidRPr="00CF160A">
        <w:rPr>
          <w:bCs/>
          <w:i/>
          <w:iCs/>
          <w:color w:val="FF0000"/>
        </w:rPr>
        <w:t>, kterými se tato smlouva doplňuje, mění, nahrazuje nebo ruší, a</w:t>
      </w:r>
      <w:r w:rsidRPr="00CF160A">
        <w:rPr>
          <w:bCs/>
          <w:i/>
          <w:iCs/>
          <w:color w:val="FF0000"/>
          <w:lang w:val="cs-CZ"/>
        </w:rPr>
        <w:t> </w:t>
      </w:r>
      <w:r w:rsidRPr="00CF160A">
        <w:rPr>
          <w:bCs/>
          <w:i/>
          <w:iCs/>
          <w:color w:val="FF0000"/>
        </w:rPr>
        <w:t>to prostřednictvím registru smluv. Smluvní strany se dále dohodly, že tuto smlouvu zašle správci registru smluv k uveřejnění prostřednictvím registru smluv příkazce (</w:t>
      </w:r>
      <w:proofErr w:type="spellStart"/>
      <w:r w:rsidR="00756A9B">
        <w:rPr>
          <w:bCs/>
          <w:i/>
          <w:iCs/>
          <w:color w:val="FF0000"/>
        </w:rPr>
        <w:t>v</w:t>
      </w:r>
      <w:r w:rsidRPr="00CF160A">
        <w:rPr>
          <w:bCs/>
          <w:i/>
          <w:iCs/>
          <w:color w:val="FF0000"/>
        </w:rPr>
        <w:t>ysv</w:t>
      </w:r>
      <w:proofErr w:type="spellEnd"/>
      <w:r w:rsidRPr="00CF160A">
        <w:rPr>
          <w:bCs/>
          <w:i/>
          <w:iCs/>
          <w:color w:val="FF0000"/>
        </w:rPr>
        <w:t>. Zůstane v</w:t>
      </w:r>
      <w:r>
        <w:rPr>
          <w:bCs/>
          <w:i/>
          <w:iCs/>
          <w:color w:val="FF0000"/>
        </w:rPr>
        <w:t>e</w:t>
      </w:r>
      <w:r w:rsidRPr="00CF160A">
        <w:rPr>
          <w:bCs/>
          <w:i/>
          <w:iCs/>
          <w:color w:val="FF0000"/>
        </w:rPr>
        <w:t xml:space="preserve"> </w:t>
      </w:r>
      <w:r>
        <w:rPr>
          <w:bCs/>
          <w:i/>
          <w:iCs/>
          <w:color w:val="FF0000"/>
        </w:rPr>
        <w:t>smlouvě</w:t>
      </w:r>
      <w:r w:rsidRPr="00CF160A">
        <w:rPr>
          <w:bCs/>
          <w:i/>
          <w:iCs/>
          <w:color w:val="FF0000"/>
        </w:rPr>
        <w:t xml:space="preserve"> pokud cena bude vyšší než 50 000 Kč bez DPH).</w:t>
      </w:r>
    </w:p>
    <w:p w14:paraId="08F9F8A4" w14:textId="201171B9" w:rsidR="00F36A68" w:rsidRPr="00F07A10" w:rsidRDefault="00F36A68" w:rsidP="002B7980">
      <w:pPr>
        <w:pStyle w:val="l-L2"/>
        <w:widowControl w:val="0"/>
        <w:numPr>
          <w:ilvl w:val="0"/>
          <w:numId w:val="32"/>
        </w:numPr>
        <w:ind w:left="357" w:hanging="357"/>
        <w:rPr>
          <w:bCs/>
        </w:rPr>
      </w:pPr>
      <w:r w:rsidRPr="00F07A10">
        <w:rPr>
          <w:bCs/>
        </w:rPr>
        <w:t xml:space="preserve">Příkazník dále výslovně prohlašuje a bere na vědomí, že tato smlouva nepředstavuje </w:t>
      </w:r>
      <w:r w:rsidRPr="00F07A10">
        <w:rPr>
          <w:bCs/>
        </w:rPr>
        <w:lastRenderedPageBreak/>
        <w:t>jeho</w:t>
      </w:r>
      <w:r w:rsidR="003A77A0">
        <w:rPr>
          <w:bCs/>
          <w:lang w:val="cs-CZ"/>
        </w:rPr>
        <w:t> </w:t>
      </w:r>
      <w:r w:rsidRPr="00F07A10">
        <w:rPr>
          <w:bCs/>
        </w:rPr>
        <w:t>obchodní tajemství ani neobsahuje jeho důvěrné informace a souhlasí s tím, aby</w:t>
      </w:r>
      <w:r w:rsidR="003A77A0">
        <w:rPr>
          <w:bCs/>
          <w:lang w:val="cs-CZ"/>
        </w:rPr>
        <w:t> </w:t>
      </w:r>
      <w:r w:rsidRPr="00F07A10">
        <w:rPr>
          <w:bCs/>
        </w:rPr>
        <w:t>tato</w:t>
      </w:r>
      <w:r w:rsidR="003A77A0">
        <w:rPr>
          <w:bCs/>
          <w:lang w:val="cs-CZ"/>
        </w:rPr>
        <w:t> </w:t>
      </w:r>
      <w:r w:rsidRPr="00F07A10">
        <w:rPr>
          <w:bCs/>
        </w:rPr>
        <w:t>smlouva, včetně veškerých změn a dodatků, byla v plném rozsahu zveřejněna v</w:t>
      </w:r>
      <w:r w:rsidR="003A77A0">
        <w:rPr>
          <w:bCs/>
          <w:lang w:val="cs-CZ"/>
        </w:rPr>
        <w:t> </w:t>
      </w:r>
      <w:r w:rsidRPr="00F07A10">
        <w:rPr>
          <w:bCs/>
        </w:rPr>
        <w:t>registru smluv.</w:t>
      </w:r>
    </w:p>
    <w:p w14:paraId="5748992D" w14:textId="0E5B52AC" w:rsidR="002404F4" w:rsidRPr="00F07A10" w:rsidRDefault="002404F4" w:rsidP="002B7980">
      <w:pPr>
        <w:pStyle w:val="l-L2"/>
        <w:widowControl w:val="0"/>
        <w:numPr>
          <w:ilvl w:val="0"/>
          <w:numId w:val="32"/>
        </w:numPr>
        <w:ind w:left="357" w:hanging="357"/>
        <w:rPr>
          <w:bCs/>
        </w:rPr>
      </w:pPr>
      <w:r w:rsidRPr="00F07A10">
        <w:rPr>
          <w:bCs/>
        </w:rPr>
        <w:t>Příkazník je povinen zachovávat mlčenlivost o všech skutečnostech, o nichž se dozvěděl v</w:t>
      </w:r>
      <w:r w:rsidR="00132907" w:rsidRPr="00F07A10">
        <w:rPr>
          <w:bCs/>
        </w:rPr>
        <w:t> </w:t>
      </w:r>
      <w:r w:rsidRPr="00F07A10">
        <w:rPr>
          <w:bCs/>
        </w:rPr>
        <w:t>souvislosti s</w:t>
      </w:r>
      <w:r w:rsidR="00174DF9" w:rsidRPr="00F07A10">
        <w:rPr>
          <w:bCs/>
        </w:rPr>
        <w:t xml:space="preserve"> výkonem činnosti </w:t>
      </w:r>
      <w:r w:rsidR="0081548B" w:rsidRPr="00F07A10">
        <w:rPr>
          <w:bCs/>
        </w:rPr>
        <w:t>koordinátora BOZP</w:t>
      </w:r>
      <w:r w:rsidRPr="00F07A10">
        <w:rPr>
          <w:bCs/>
        </w:rPr>
        <w:t xml:space="preserve">. Ukončení účinnosti této smlouvy </w:t>
      </w:r>
      <w:r w:rsidR="00F908A7" w:rsidRPr="00F07A10">
        <w:rPr>
          <w:bCs/>
        </w:rPr>
        <w:t>z </w:t>
      </w:r>
      <w:r w:rsidRPr="00F07A10">
        <w:rPr>
          <w:bCs/>
        </w:rPr>
        <w:t>jakéhokoliv důvodu se nedotkne tohoto ustanovení a jeho účinnost přetrvá</w:t>
      </w:r>
      <w:r w:rsidR="001E1CC6" w:rsidRPr="00F07A10">
        <w:rPr>
          <w:bCs/>
        </w:rPr>
        <w:t xml:space="preserve"> </w:t>
      </w:r>
      <w:r w:rsidRPr="00F07A10">
        <w:rPr>
          <w:bCs/>
        </w:rPr>
        <w:t>i po ukončení účinnosti této smlouvy, a to nejméně po dobu 10 let od takového ukončení</w:t>
      </w:r>
      <w:r w:rsidR="005C0B3B" w:rsidRPr="00F07A10">
        <w:rPr>
          <w:bCs/>
        </w:rPr>
        <w:t>.</w:t>
      </w:r>
    </w:p>
    <w:p w14:paraId="6C0E6DDE" w14:textId="7BC7B39C" w:rsidR="00F0540C" w:rsidRPr="002B3FA4" w:rsidRDefault="00A4503D" w:rsidP="002B3FA4">
      <w:pPr>
        <w:pStyle w:val="l-L2"/>
        <w:numPr>
          <w:ilvl w:val="0"/>
          <w:numId w:val="32"/>
        </w:numPr>
        <w:ind w:left="357" w:hanging="357"/>
        <w:rPr>
          <w:bCs/>
        </w:rPr>
      </w:pPr>
      <w:r w:rsidRPr="00F07A10">
        <w:rPr>
          <w:bCs/>
        </w:rPr>
        <w:t>V případech, kdy příkazník v souvislosti s plněním smlouvy zpracovává osobní údaje, se tímto</w:t>
      </w:r>
      <w:r w:rsidR="003A77A0">
        <w:rPr>
          <w:bCs/>
          <w:lang w:val="cs-CZ"/>
        </w:rPr>
        <w:t> </w:t>
      </w:r>
      <w:r w:rsidRPr="00F07A10">
        <w:rPr>
          <w:bCs/>
        </w:rPr>
        <w:t>zavazuje, že k těmto osobním údajům bude přistupovat v souladu se zákonem č.</w:t>
      </w:r>
      <w:r w:rsidR="00A66EA8">
        <w:rPr>
          <w:bCs/>
          <w:lang w:val="cs-CZ"/>
        </w:rPr>
        <w:t> </w:t>
      </w:r>
      <w:r w:rsidRPr="00F07A10">
        <w:rPr>
          <w:bCs/>
        </w:rPr>
        <w:t>110/2019 Sb. o zpracování osobních údajů a nařízením Evropského parlamentu a Rady EU</w:t>
      </w:r>
      <w:r w:rsidR="00A66EA8">
        <w:rPr>
          <w:bCs/>
          <w:lang w:val="cs-CZ"/>
        </w:rPr>
        <w:t> </w:t>
      </w:r>
      <w:r w:rsidRPr="00F07A10">
        <w:rPr>
          <w:bCs/>
        </w:rPr>
        <w:t>2016/679 („GDPR“). SPÚ jako správce osobních údajů dle zákona č.</w:t>
      </w:r>
      <w:r w:rsidR="00A66EA8">
        <w:rPr>
          <w:bCs/>
          <w:lang w:val="cs-CZ"/>
        </w:rPr>
        <w:t> </w:t>
      </w:r>
      <w:r w:rsidRPr="00F07A10">
        <w:rPr>
          <w:bCs/>
        </w:rPr>
        <w:t>110/2019 Sb. a</w:t>
      </w:r>
      <w:r w:rsidR="00A66EA8">
        <w:rPr>
          <w:bCs/>
          <w:lang w:val="cs-CZ"/>
        </w:rPr>
        <w:t> </w:t>
      </w:r>
      <w:r w:rsidRPr="00F07A10">
        <w:rPr>
          <w:bCs/>
        </w:rPr>
        <w:t>GDPR, tímto</w:t>
      </w:r>
      <w:r w:rsidR="003A77A0">
        <w:rPr>
          <w:bCs/>
          <w:lang w:val="cs-CZ"/>
        </w:rPr>
        <w:t> </w:t>
      </w:r>
      <w:r w:rsidRPr="00F07A10">
        <w:rPr>
          <w:bCs/>
        </w:rPr>
        <w:t>informuje ve smlouvě uvedený subjekt, že údaje uvedené v</w:t>
      </w:r>
      <w:r w:rsidR="003A77A0">
        <w:rPr>
          <w:bCs/>
          <w:lang w:val="cs-CZ"/>
        </w:rPr>
        <w:t> </w:t>
      </w:r>
      <w:r w:rsidRPr="00F07A10">
        <w:rPr>
          <w:bCs/>
        </w:rPr>
        <w:t>této</w:t>
      </w:r>
      <w:r w:rsidR="003A77A0">
        <w:rPr>
          <w:bCs/>
          <w:lang w:val="cs-CZ"/>
        </w:rPr>
        <w:t> </w:t>
      </w:r>
      <w:r w:rsidRPr="00F07A10">
        <w:rPr>
          <w:bCs/>
        </w:rPr>
        <w:t>smlouvě zpracovává pro účely realizace, výkonu práv a povinností dle této smlouvy. Postupy a</w:t>
      </w:r>
      <w:r w:rsidR="00F07A10" w:rsidRPr="002E660A">
        <w:rPr>
          <w:bCs/>
        </w:rPr>
        <w:t> </w:t>
      </w:r>
      <w:r w:rsidRPr="00F07A10">
        <w:rPr>
          <w:bCs/>
        </w:rPr>
        <w:t>opatření se SPÚ zavazuje dodržovat po celou dobu trvání skartační lhůty ve smyslu §</w:t>
      </w:r>
      <w:r w:rsidR="00F07A10" w:rsidRPr="002E660A">
        <w:rPr>
          <w:bCs/>
        </w:rPr>
        <w:t> </w:t>
      </w:r>
      <w:r w:rsidRPr="00F07A10">
        <w:rPr>
          <w:bCs/>
        </w:rPr>
        <w:t>2 písm.</w:t>
      </w:r>
      <w:r w:rsidR="008215BA">
        <w:rPr>
          <w:bCs/>
          <w:lang w:val="cs-CZ"/>
        </w:rPr>
        <w:t> </w:t>
      </w:r>
      <w:r w:rsidRPr="00F07A10">
        <w:rPr>
          <w:bCs/>
        </w:rPr>
        <w:t>s) zákona č.</w:t>
      </w:r>
      <w:r w:rsidR="00A66EA8">
        <w:rPr>
          <w:bCs/>
          <w:lang w:val="cs-CZ"/>
        </w:rPr>
        <w:t> </w:t>
      </w:r>
      <w:r w:rsidRPr="00F07A10">
        <w:rPr>
          <w:bCs/>
        </w:rPr>
        <w:t>499/2004 Sb., o archivnictví a spisové službě a o změně některých zákonů, ve znění pozdějších předpisů.</w:t>
      </w:r>
    </w:p>
    <w:p w14:paraId="2B635274" w14:textId="2312A538" w:rsidR="002E660A" w:rsidRPr="002E660A" w:rsidRDefault="002E660A" w:rsidP="002E660A">
      <w:pPr>
        <w:pStyle w:val="l-L2"/>
        <w:numPr>
          <w:ilvl w:val="0"/>
          <w:numId w:val="32"/>
        </w:numPr>
        <w:ind w:left="357" w:hanging="357"/>
        <w:rPr>
          <w:bCs/>
        </w:rPr>
      </w:pPr>
      <w:r w:rsidRPr="002E660A">
        <w:rPr>
          <w:bCs/>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1729288B" w14:textId="77777777" w:rsidR="00E953AF" w:rsidRPr="00F07A10" w:rsidRDefault="00E953AF" w:rsidP="00171D5F">
      <w:pPr>
        <w:pStyle w:val="l-L2"/>
        <w:numPr>
          <w:ilvl w:val="0"/>
          <w:numId w:val="32"/>
        </w:numPr>
        <w:ind w:left="357" w:hanging="357"/>
        <w:rPr>
          <w:bCs/>
        </w:rPr>
      </w:pPr>
      <w:r w:rsidRPr="00F07A10">
        <w:rPr>
          <w:bCs/>
        </w:rPr>
        <w:t xml:space="preserve">Výchozí podklady zůstávají uloženy u </w:t>
      </w:r>
      <w:r w:rsidR="0096051C" w:rsidRPr="00F07A10">
        <w:rPr>
          <w:bCs/>
        </w:rPr>
        <w:t>příkazníka</w:t>
      </w:r>
      <w:r w:rsidRPr="00F07A10">
        <w:rPr>
          <w:bCs/>
        </w:rPr>
        <w:t>.</w:t>
      </w:r>
    </w:p>
    <w:p w14:paraId="0AD29656" w14:textId="36E9C940" w:rsidR="000D269F" w:rsidRPr="00CF160A" w:rsidRDefault="00CD5542" w:rsidP="000D269F">
      <w:pPr>
        <w:pStyle w:val="l-L2"/>
        <w:numPr>
          <w:ilvl w:val="0"/>
          <w:numId w:val="32"/>
        </w:numPr>
        <w:ind w:left="357" w:hanging="357"/>
        <w:rPr>
          <w:bCs/>
        </w:rPr>
      </w:pPr>
      <w:r w:rsidRPr="000D269F">
        <w:rPr>
          <w:bCs/>
        </w:rPr>
        <w:t xml:space="preserve">Smlouva nabývá platnosti dnem podpisu smluvních </w:t>
      </w:r>
      <w:r w:rsidRPr="006D441A">
        <w:rPr>
          <w:bCs/>
          <w:i/>
          <w:iCs/>
        </w:rPr>
        <w:t>stran</w:t>
      </w:r>
      <w:r w:rsidR="00801C81" w:rsidRPr="006D441A">
        <w:rPr>
          <w:bCs/>
          <w:i/>
          <w:iCs/>
          <w:color w:val="FF0000"/>
        </w:rPr>
        <w:t xml:space="preserve"> </w:t>
      </w:r>
      <w:r w:rsidR="003122CD" w:rsidRPr="006D441A">
        <w:rPr>
          <w:rFonts w:cs="Arial"/>
          <w:i/>
          <w:iCs/>
          <w:color w:val="FF0000"/>
          <w:szCs w:val="22"/>
        </w:rPr>
        <w:t xml:space="preserve">a účinnosti dnem jejího uveřejnění v registru smluv  dle </w:t>
      </w:r>
      <w:proofErr w:type="spellStart"/>
      <w:r w:rsidR="003122CD" w:rsidRPr="006D441A">
        <w:rPr>
          <w:rFonts w:cs="Arial"/>
          <w:i/>
          <w:iCs/>
          <w:color w:val="FF0000"/>
          <w:szCs w:val="22"/>
        </w:rPr>
        <w:t>ust</w:t>
      </w:r>
      <w:proofErr w:type="spellEnd"/>
      <w:r w:rsidR="003122CD" w:rsidRPr="006D441A">
        <w:rPr>
          <w:rFonts w:cs="Arial"/>
          <w:i/>
          <w:iCs/>
          <w:color w:val="FF0000"/>
          <w:szCs w:val="22"/>
        </w:rPr>
        <w:t>. § 6 odst. 1 zákona č. 340/2015 Sb., o registru smluv</w:t>
      </w:r>
      <w:r w:rsidR="003122CD" w:rsidRPr="000D269F">
        <w:rPr>
          <w:bCs/>
          <w:i/>
          <w:iCs/>
          <w:color w:val="FF0000"/>
        </w:rPr>
        <w:t xml:space="preserve"> </w:t>
      </w:r>
      <w:r w:rsidR="000D269F" w:rsidRPr="00B9147B">
        <w:rPr>
          <w:bCs/>
          <w:i/>
          <w:iCs/>
          <w:color w:val="FF0000"/>
        </w:rPr>
        <w:t>(</w:t>
      </w:r>
      <w:proofErr w:type="spellStart"/>
      <w:r w:rsidR="00114BC6">
        <w:rPr>
          <w:bCs/>
          <w:i/>
          <w:iCs/>
          <w:color w:val="FF0000"/>
        </w:rPr>
        <w:t>v</w:t>
      </w:r>
      <w:r w:rsidR="000D269F" w:rsidRPr="00CF160A">
        <w:rPr>
          <w:bCs/>
          <w:i/>
          <w:iCs/>
          <w:color w:val="FF0000"/>
        </w:rPr>
        <w:t>ysv</w:t>
      </w:r>
      <w:proofErr w:type="spellEnd"/>
      <w:r w:rsidR="000D269F" w:rsidRPr="00CF160A">
        <w:rPr>
          <w:bCs/>
          <w:i/>
          <w:iCs/>
          <w:color w:val="FF0000"/>
        </w:rPr>
        <w:t>. Zůstane v</w:t>
      </w:r>
      <w:r w:rsidR="000D269F">
        <w:rPr>
          <w:bCs/>
          <w:i/>
          <w:iCs/>
          <w:color w:val="FF0000"/>
        </w:rPr>
        <w:t>e</w:t>
      </w:r>
      <w:r w:rsidR="000D269F" w:rsidRPr="00CF160A">
        <w:rPr>
          <w:bCs/>
          <w:i/>
          <w:iCs/>
          <w:color w:val="FF0000"/>
        </w:rPr>
        <w:t xml:space="preserve"> </w:t>
      </w:r>
      <w:r w:rsidR="000D269F">
        <w:rPr>
          <w:bCs/>
          <w:i/>
          <w:iCs/>
          <w:color w:val="FF0000"/>
        </w:rPr>
        <w:t>smlouvě</w:t>
      </w:r>
      <w:r w:rsidR="000D269F" w:rsidRPr="00CF160A">
        <w:rPr>
          <w:bCs/>
          <w:i/>
          <w:iCs/>
          <w:color w:val="FF0000"/>
        </w:rPr>
        <w:t xml:space="preserve"> pokud cena bude vyšší než 50 000 Kč bez DPH)</w:t>
      </w:r>
    </w:p>
    <w:p w14:paraId="5DC4BC42" w14:textId="416BA1CB" w:rsidR="0083660C" w:rsidRPr="0083660C" w:rsidRDefault="0083660C" w:rsidP="0083660C">
      <w:pPr>
        <w:pStyle w:val="l-L2"/>
        <w:numPr>
          <w:ilvl w:val="0"/>
          <w:numId w:val="32"/>
        </w:numPr>
        <w:ind w:left="357" w:hanging="357"/>
        <w:rPr>
          <w:bCs/>
        </w:rPr>
      </w:pPr>
      <w:r w:rsidRPr="0083660C">
        <w:rPr>
          <w:bCs/>
        </w:rPr>
        <w:t xml:space="preserve">Ustanovení smlouvy je možno měnit nebo zrušit pouze </w:t>
      </w:r>
      <w:r w:rsidR="00F0540C">
        <w:rPr>
          <w:bCs/>
          <w:lang w:val="cs-CZ"/>
        </w:rPr>
        <w:t xml:space="preserve"> písemnými, vzestupně číslovanými dodatky</w:t>
      </w:r>
      <w:r w:rsidR="0052100E">
        <w:rPr>
          <w:bCs/>
          <w:lang w:val="cs-CZ"/>
        </w:rPr>
        <w:t xml:space="preserve"> </w:t>
      </w:r>
      <w:r w:rsidRPr="0083660C">
        <w:rPr>
          <w:bCs/>
        </w:rPr>
        <w:t>podepsaným</w:t>
      </w:r>
      <w:r w:rsidR="00F0540C">
        <w:rPr>
          <w:bCs/>
          <w:lang w:val="cs-CZ"/>
        </w:rPr>
        <w:t>i</w:t>
      </w:r>
      <w:r w:rsidRPr="0083660C">
        <w:rPr>
          <w:bCs/>
        </w:rPr>
        <w:t xml:space="preserve"> oprávněnými zástupci obou smluvních stran. Ukončením účinnosti této smlouvy nejsou dotčena ustanovení smlouvy týkající se převodu vlastnického práva, nároků z odpovědnosti za vady a ze záruky za jakost, nároků z odpovědnosti za škodu a nároků ze</w:t>
      </w:r>
      <w:r w:rsidR="003A77A0">
        <w:rPr>
          <w:bCs/>
          <w:lang w:val="cs-CZ"/>
        </w:rPr>
        <w:t> </w:t>
      </w:r>
      <w:r w:rsidRPr="0083660C">
        <w:rPr>
          <w:bCs/>
        </w:rPr>
        <w:t>smluvních pokut, ustanovení o povinnosti mlčenlivosti a ochraně informací, ani další ustanovení a nároky, z jejichž povahy vyplývá, že mají trvat i po zániku této smlouvy.</w:t>
      </w:r>
    </w:p>
    <w:p w14:paraId="275D30F8" w14:textId="69B9B4FD" w:rsidR="00E953AF" w:rsidRPr="00F07A10" w:rsidRDefault="00E953AF" w:rsidP="00171D5F">
      <w:pPr>
        <w:pStyle w:val="l-L2"/>
        <w:numPr>
          <w:ilvl w:val="0"/>
          <w:numId w:val="32"/>
        </w:numPr>
        <w:ind w:left="357" w:hanging="357"/>
        <w:rPr>
          <w:bCs/>
        </w:rPr>
      </w:pPr>
      <w:r w:rsidRPr="00F07A10">
        <w:rPr>
          <w:bCs/>
        </w:rPr>
        <w:t xml:space="preserve">Smluvní vztahy neupravené touto smlouvou se řídí příslušnými ustanoveními </w:t>
      </w:r>
      <w:r w:rsidR="00A3138A" w:rsidRPr="00F07A10">
        <w:rPr>
          <w:bCs/>
        </w:rPr>
        <w:t xml:space="preserve">občanského </w:t>
      </w:r>
      <w:r w:rsidRPr="00F07A10">
        <w:rPr>
          <w:bCs/>
        </w:rPr>
        <w:t>zákoníku.</w:t>
      </w:r>
    </w:p>
    <w:p w14:paraId="4E78E85B" w14:textId="2E9234D0" w:rsidR="00F97136" w:rsidRPr="00F07A10" w:rsidRDefault="00321A56" w:rsidP="00171D5F">
      <w:pPr>
        <w:pStyle w:val="l-L2"/>
        <w:numPr>
          <w:ilvl w:val="0"/>
          <w:numId w:val="32"/>
        </w:numPr>
        <w:ind w:left="357" w:hanging="357"/>
        <w:rPr>
          <w:bCs/>
        </w:rPr>
      </w:pPr>
      <w:r w:rsidRPr="00F07A10">
        <w:rPr>
          <w:bCs/>
        </w:rPr>
        <w:t>Smluvní strany prohlašují, že smlouva byla sjednána na základě jejich pravé a svobodné vůle, že si její obsah přečetly a bezvýhradně s ním souhlasí, což stvrzují svými podpisy.</w:t>
      </w:r>
    </w:p>
    <w:p w14:paraId="585B694B" w14:textId="77777777" w:rsidR="00A918C1" w:rsidRPr="002E2A71" w:rsidRDefault="00A918C1" w:rsidP="00A918C1">
      <w:pPr>
        <w:pStyle w:val="TSTextlnkuslovan"/>
        <w:spacing w:after="0" w:line="240" w:lineRule="auto"/>
        <w:jc w:val="both"/>
        <w:rPr>
          <w:rFonts w:cs="Arial"/>
          <w:szCs w:val="22"/>
          <w:lang w:val="cs-CZ"/>
        </w:rPr>
      </w:pPr>
    </w:p>
    <w:p w14:paraId="73F6F42C" w14:textId="03E9CBB4" w:rsidR="00A918C1" w:rsidRDefault="00F07A10" w:rsidP="00A918C1">
      <w:pPr>
        <w:tabs>
          <w:tab w:val="left" w:pos="142"/>
          <w:tab w:val="left" w:pos="4678"/>
        </w:tabs>
        <w:spacing w:line="280" w:lineRule="exact"/>
        <w:jc w:val="both"/>
        <w:rPr>
          <w:rFonts w:cs="Arial"/>
        </w:rPr>
      </w:pPr>
      <w:r>
        <w:rPr>
          <w:rFonts w:cs="Arial"/>
        </w:rPr>
        <w:tab/>
      </w:r>
      <w:r w:rsidR="00A918C1" w:rsidRPr="00654BF5">
        <w:rPr>
          <w:rFonts w:cs="Arial"/>
        </w:rPr>
        <w:t>V</w:t>
      </w:r>
      <w:r w:rsidR="00055216">
        <w:rPr>
          <w:rFonts w:cs="Arial"/>
        </w:rPr>
        <w:t> Kutné Hoře</w:t>
      </w:r>
      <w:r w:rsidR="00A918C1" w:rsidRPr="00654BF5">
        <w:rPr>
          <w:rFonts w:cs="Arial"/>
        </w:rPr>
        <w:t xml:space="preserve"> dne</w:t>
      </w:r>
      <w:r w:rsidR="002834E7">
        <w:rPr>
          <w:rFonts w:cs="Arial"/>
        </w:rPr>
        <w:t xml:space="preserve"> dle el. podpisu</w:t>
      </w:r>
      <w:r w:rsidR="00A918C1" w:rsidRPr="00654BF5">
        <w:rPr>
          <w:rFonts w:cs="Arial"/>
        </w:rPr>
        <w:tab/>
        <w:t>V</w:t>
      </w:r>
      <w:r w:rsidR="00204319">
        <w:rPr>
          <w:rFonts w:cs="Arial"/>
        </w:rPr>
        <w:t xml:space="preserve"> </w:t>
      </w:r>
      <w:r w:rsidR="00204319" w:rsidRPr="00654BF5">
        <w:rPr>
          <w:rFonts w:cs="Arial"/>
          <w:b/>
          <w:bCs/>
          <w:highlight w:val="yellow"/>
        </w:rPr>
        <w:t>[DOPLNIT]</w:t>
      </w:r>
      <w:r w:rsidR="00A918C1" w:rsidRPr="00654BF5">
        <w:rPr>
          <w:rFonts w:cs="Arial"/>
        </w:rPr>
        <w:t xml:space="preserve"> dne</w:t>
      </w:r>
      <w:r w:rsidR="002834E7">
        <w:rPr>
          <w:rFonts w:cs="Arial"/>
        </w:rPr>
        <w:t xml:space="preserve"> dle el. podpisu</w:t>
      </w:r>
    </w:p>
    <w:p w14:paraId="18DC6127" w14:textId="77777777" w:rsidR="002834E7" w:rsidRDefault="002834E7" w:rsidP="00A918C1">
      <w:pPr>
        <w:tabs>
          <w:tab w:val="left" w:pos="142"/>
          <w:tab w:val="left" w:pos="4678"/>
        </w:tabs>
        <w:spacing w:line="280" w:lineRule="exact"/>
        <w:jc w:val="both"/>
        <w:rPr>
          <w:rFonts w:cs="Arial"/>
        </w:rPr>
      </w:pPr>
    </w:p>
    <w:p w14:paraId="4CB86A9E" w14:textId="77777777" w:rsidR="002834E7" w:rsidRDefault="002834E7" w:rsidP="00A918C1">
      <w:pPr>
        <w:tabs>
          <w:tab w:val="left" w:pos="142"/>
          <w:tab w:val="left" w:pos="4678"/>
        </w:tabs>
        <w:spacing w:line="280" w:lineRule="exact"/>
        <w:jc w:val="both"/>
        <w:rPr>
          <w:rFonts w:cs="Arial"/>
        </w:rPr>
      </w:pPr>
    </w:p>
    <w:p w14:paraId="5C135F19" w14:textId="30A97E20" w:rsidR="002834E7" w:rsidRPr="002834E7" w:rsidRDefault="002834E7" w:rsidP="00A918C1">
      <w:pPr>
        <w:tabs>
          <w:tab w:val="left" w:pos="142"/>
          <w:tab w:val="left" w:pos="4678"/>
        </w:tabs>
        <w:spacing w:line="280" w:lineRule="exact"/>
        <w:jc w:val="both"/>
        <w:rPr>
          <w:rFonts w:cs="Arial"/>
          <w:i/>
          <w:iCs/>
        </w:rPr>
      </w:pPr>
      <w:r>
        <w:rPr>
          <w:rFonts w:cs="Arial"/>
        </w:rPr>
        <w:tab/>
      </w:r>
      <w:r w:rsidRPr="002834E7">
        <w:rPr>
          <w:rFonts w:cs="Arial"/>
          <w:i/>
          <w:iCs/>
        </w:rPr>
        <w:t>„elektronicky podepsáno“</w:t>
      </w:r>
      <w:r w:rsidRPr="002834E7">
        <w:rPr>
          <w:rFonts w:cs="Arial"/>
          <w:i/>
          <w:iCs/>
        </w:rPr>
        <w:tab/>
        <w:t>„elektronicky podepsáno“</w:t>
      </w:r>
    </w:p>
    <w:p w14:paraId="64023DC2" w14:textId="77777777" w:rsidR="00A918C1" w:rsidRPr="00654BF5" w:rsidRDefault="00A918C1" w:rsidP="00A918C1">
      <w:pPr>
        <w:tabs>
          <w:tab w:val="left" w:pos="142"/>
          <w:tab w:val="left" w:pos="4678"/>
        </w:tabs>
        <w:spacing w:line="280" w:lineRule="exact"/>
        <w:jc w:val="both"/>
        <w:rPr>
          <w:rFonts w:cs="Arial"/>
        </w:rPr>
      </w:pPr>
    </w:p>
    <w:p w14:paraId="45082C65" w14:textId="77777777" w:rsidR="00A918C1" w:rsidRPr="00654BF5" w:rsidRDefault="00A918C1" w:rsidP="00A918C1">
      <w:pPr>
        <w:tabs>
          <w:tab w:val="left" w:pos="142"/>
          <w:tab w:val="left" w:pos="4678"/>
        </w:tabs>
        <w:spacing w:line="280" w:lineRule="exact"/>
        <w:jc w:val="both"/>
        <w:rPr>
          <w:rFonts w:cs="Arial"/>
        </w:rPr>
      </w:pPr>
      <w:r w:rsidRPr="00654BF5">
        <w:rPr>
          <w:rFonts w:cs="Arial"/>
        </w:rPr>
        <w:tab/>
        <w:t>...................................................</w:t>
      </w:r>
      <w:r w:rsidRPr="00654BF5">
        <w:rPr>
          <w:rFonts w:cs="Arial"/>
        </w:rPr>
        <w:tab/>
        <w:t>...................................................</w:t>
      </w:r>
    </w:p>
    <w:p w14:paraId="659BEE43" w14:textId="5667E90F" w:rsidR="00A918C1" w:rsidRPr="00654BF5" w:rsidRDefault="00A918C1" w:rsidP="00A918C1">
      <w:pPr>
        <w:tabs>
          <w:tab w:val="left" w:pos="142"/>
          <w:tab w:val="left" w:pos="4678"/>
        </w:tabs>
        <w:spacing w:line="280" w:lineRule="exact"/>
        <w:jc w:val="both"/>
        <w:rPr>
          <w:rFonts w:cs="Arial"/>
        </w:rPr>
      </w:pPr>
      <w:r w:rsidRPr="00654BF5">
        <w:rPr>
          <w:rFonts w:cs="Arial"/>
        </w:rPr>
        <w:tab/>
      </w:r>
      <w:r>
        <w:rPr>
          <w:rFonts w:cs="Arial"/>
        </w:rPr>
        <w:t>Př</w:t>
      </w:r>
      <w:r w:rsidR="07B3AA1D">
        <w:rPr>
          <w:rFonts w:cs="Arial"/>
        </w:rPr>
        <w:t>í</w:t>
      </w:r>
      <w:r>
        <w:rPr>
          <w:rFonts w:cs="Arial"/>
        </w:rPr>
        <w:t>kazce</w:t>
      </w:r>
      <w:r w:rsidRPr="00654BF5">
        <w:rPr>
          <w:rFonts w:cs="Arial"/>
        </w:rPr>
        <w:tab/>
      </w:r>
      <w:r>
        <w:rPr>
          <w:rFonts w:cs="Arial"/>
        </w:rPr>
        <w:t>Příkazník</w:t>
      </w:r>
    </w:p>
    <w:p w14:paraId="6AC00BD2" w14:textId="1941B9E9" w:rsidR="00C85DBD" w:rsidRDefault="00A918C1" w:rsidP="00C85DBD">
      <w:pPr>
        <w:tabs>
          <w:tab w:val="left" w:pos="142"/>
          <w:tab w:val="left" w:pos="4678"/>
        </w:tabs>
        <w:spacing w:line="280" w:lineRule="exact"/>
        <w:jc w:val="both"/>
        <w:rPr>
          <w:rFonts w:cs="Arial"/>
        </w:rPr>
      </w:pPr>
      <w:r w:rsidRPr="00654BF5">
        <w:rPr>
          <w:rFonts w:cs="Arial"/>
          <w:b/>
          <w:bCs/>
        </w:rPr>
        <w:tab/>
      </w:r>
      <w:r w:rsidR="00C85DBD" w:rsidRPr="00C85DBD">
        <w:rPr>
          <w:rFonts w:cs="Arial"/>
        </w:rPr>
        <w:t>I</w:t>
      </w:r>
      <w:r w:rsidR="00C85DBD">
        <w:rPr>
          <w:rFonts w:cs="Arial"/>
        </w:rPr>
        <w:t>ng. Mariana Poborská</w:t>
      </w:r>
      <w:r w:rsidR="00C85DBD">
        <w:rPr>
          <w:rFonts w:cs="Arial"/>
        </w:rPr>
        <w:tab/>
      </w:r>
      <w:r w:rsidR="00C85DBD" w:rsidRPr="00654BF5">
        <w:rPr>
          <w:rFonts w:cs="Arial"/>
          <w:b/>
          <w:bCs/>
          <w:highlight w:val="yellow"/>
        </w:rPr>
        <w:t>[DOPLNIT]</w:t>
      </w:r>
    </w:p>
    <w:p w14:paraId="5670E96B" w14:textId="649265A8" w:rsidR="00A918C1" w:rsidRDefault="00C85DBD" w:rsidP="00C85DBD">
      <w:pPr>
        <w:tabs>
          <w:tab w:val="left" w:pos="142"/>
          <w:tab w:val="left" w:pos="4678"/>
        </w:tabs>
        <w:spacing w:line="280" w:lineRule="exact"/>
        <w:jc w:val="both"/>
        <w:rPr>
          <w:rFonts w:cs="Arial"/>
          <w:b/>
          <w:bCs/>
          <w:highlight w:val="yellow"/>
        </w:rPr>
      </w:pPr>
      <w:r>
        <w:rPr>
          <w:rFonts w:cs="Arial"/>
        </w:rPr>
        <w:tab/>
        <w:t>vedoucí pobočky</w:t>
      </w:r>
      <w:r w:rsidR="00A918C1" w:rsidRPr="00654BF5">
        <w:rPr>
          <w:rFonts w:cs="Arial"/>
          <w:b/>
          <w:bCs/>
        </w:rPr>
        <w:tab/>
      </w:r>
      <w:r w:rsidR="00A918C1" w:rsidRPr="00654BF5">
        <w:rPr>
          <w:rFonts w:cs="Arial"/>
          <w:b/>
          <w:bCs/>
          <w:highlight w:val="yellow"/>
        </w:rPr>
        <w:t>[DOPLNIT]</w:t>
      </w:r>
    </w:p>
    <w:p w14:paraId="6AF3E647" w14:textId="77777777" w:rsidR="00485F83" w:rsidRDefault="00485F83" w:rsidP="00C85DBD">
      <w:pPr>
        <w:tabs>
          <w:tab w:val="left" w:pos="142"/>
          <w:tab w:val="left" w:pos="4678"/>
        </w:tabs>
        <w:spacing w:line="280" w:lineRule="exact"/>
        <w:jc w:val="both"/>
        <w:rPr>
          <w:rFonts w:cs="Arial"/>
          <w:b/>
          <w:bCs/>
          <w:highlight w:val="yellow"/>
        </w:rPr>
      </w:pPr>
    </w:p>
    <w:p w14:paraId="13457C73" w14:textId="77777777" w:rsidR="00363645" w:rsidRDefault="00363645" w:rsidP="00C85DBD">
      <w:pPr>
        <w:tabs>
          <w:tab w:val="left" w:pos="142"/>
          <w:tab w:val="left" w:pos="4678"/>
        </w:tabs>
        <w:spacing w:line="280" w:lineRule="exact"/>
        <w:jc w:val="both"/>
        <w:rPr>
          <w:rFonts w:cs="Arial"/>
          <w:b/>
          <w:bCs/>
          <w:highlight w:val="yellow"/>
        </w:rPr>
        <w:sectPr w:rsidR="00363645" w:rsidSect="00B679FC">
          <w:headerReference w:type="default" r:id="rId20"/>
          <w:footerReference w:type="even" r:id="rId21"/>
          <w:footerReference w:type="default" r:id="rId22"/>
          <w:headerReference w:type="first" r:id="rId23"/>
          <w:footerReference w:type="first" r:id="rId24"/>
          <w:pgSz w:w="11906" w:h="16838"/>
          <w:pgMar w:top="1418" w:right="1134" w:bottom="1418" w:left="1418" w:header="284" w:footer="574" w:gutter="0"/>
          <w:pgNumType w:fmt="numberInDash"/>
          <w:cols w:space="708"/>
          <w:docGrid w:linePitch="360"/>
        </w:sectPr>
      </w:pPr>
    </w:p>
    <w:p w14:paraId="5FB99E4A" w14:textId="08EB49A9" w:rsidR="004D7353" w:rsidRDefault="004D7353" w:rsidP="004D7353">
      <w:pPr>
        <w:spacing w:before="0"/>
        <w:rPr>
          <w:rFonts w:cs="Arial"/>
          <w:b/>
          <w:szCs w:val="22"/>
        </w:rPr>
      </w:pPr>
      <w:r>
        <w:rPr>
          <w:rFonts w:cs="Arial"/>
          <w:b/>
          <w:szCs w:val="22"/>
        </w:rPr>
        <w:lastRenderedPageBreak/>
        <w:t>Příloha č. 1</w:t>
      </w:r>
    </w:p>
    <w:p w14:paraId="01BD0E58" w14:textId="6CD919A4" w:rsidR="00212DC7" w:rsidRPr="003176EC" w:rsidRDefault="00212DC7" w:rsidP="004D7353">
      <w:pPr>
        <w:spacing w:before="0"/>
        <w:rPr>
          <w:rFonts w:cs="Arial"/>
          <w:b/>
          <w:szCs w:val="22"/>
        </w:rPr>
      </w:pPr>
      <w:r w:rsidRPr="003176EC">
        <w:rPr>
          <w:rFonts w:cs="Arial"/>
          <w:b/>
          <w:szCs w:val="22"/>
        </w:rPr>
        <w:t xml:space="preserve">STÁTNÍ   </w:t>
      </w:r>
      <w:proofErr w:type="gramStart"/>
      <w:r w:rsidRPr="003176EC">
        <w:rPr>
          <w:rFonts w:cs="Arial"/>
          <w:b/>
          <w:szCs w:val="22"/>
        </w:rPr>
        <w:t>POZEMKOVÝ  ÚŘAD</w:t>
      </w:r>
      <w:proofErr w:type="gramEnd"/>
    </w:p>
    <w:p w14:paraId="4CDBF566" w14:textId="77777777" w:rsidR="00212DC7" w:rsidRPr="003176EC" w:rsidRDefault="00212DC7" w:rsidP="00212DC7">
      <w:pPr>
        <w:rPr>
          <w:rFonts w:cs="Arial"/>
          <w:szCs w:val="22"/>
        </w:rPr>
      </w:pPr>
      <w:r w:rsidRPr="003176EC">
        <w:rPr>
          <w:rFonts w:cs="Arial"/>
          <w:szCs w:val="22"/>
        </w:rPr>
        <w:t>Sídlo: Husinecká 1024/</w:t>
      </w:r>
      <w:proofErr w:type="gramStart"/>
      <w:r w:rsidRPr="003176EC">
        <w:rPr>
          <w:rFonts w:cs="Arial"/>
          <w:szCs w:val="22"/>
        </w:rPr>
        <w:t>11a</w:t>
      </w:r>
      <w:proofErr w:type="gramEnd"/>
      <w:r w:rsidRPr="003176EC">
        <w:rPr>
          <w:rFonts w:cs="Arial"/>
          <w:szCs w:val="22"/>
        </w:rPr>
        <w:t>, 130 00 Praha 3 – Žižkov, IČO: 01312774, DIČ: CZ01312774</w:t>
      </w:r>
    </w:p>
    <w:p w14:paraId="2D622313" w14:textId="77777777" w:rsidR="00212DC7" w:rsidRPr="003176EC" w:rsidRDefault="00212DC7" w:rsidP="00212DC7">
      <w:pPr>
        <w:rPr>
          <w:rFonts w:cs="Arial"/>
          <w:b/>
          <w:szCs w:val="22"/>
        </w:rPr>
      </w:pPr>
      <w:r w:rsidRPr="003176EC">
        <w:rPr>
          <w:rFonts w:cs="Arial"/>
          <w:b/>
          <w:szCs w:val="22"/>
        </w:rPr>
        <w:t>-----------------------------------------------------------------------------------------------------------------</w:t>
      </w:r>
    </w:p>
    <w:p w14:paraId="28E8524A" w14:textId="77777777" w:rsidR="00212DC7" w:rsidRPr="003176EC" w:rsidRDefault="00212DC7" w:rsidP="00212DC7">
      <w:pPr>
        <w:rPr>
          <w:rFonts w:cs="Arial"/>
          <w:b/>
          <w:szCs w:val="22"/>
        </w:rPr>
      </w:pPr>
    </w:p>
    <w:p w14:paraId="73A9B82C" w14:textId="77777777" w:rsidR="00212DC7" w:rsidRPr="003176EC" w:rsidRDefault="00212DC7" w:rsidP="00212DC7">
      <w:pPr>
        <w:jc w:val="center"/>
        <w:rPr>
          <w:rFonts w:cs="Arial"/>
          <w:b/>
          <w:szCs w:val="22"/>
        </w:rPr>
      </w:pPr>
      <w:r w:rsidRPr="003176EC">
        <w:rPr>
          <w:rFonts w:cs="Arial"/>
          <w:b/>
          <w:szCs w:val="22"/>
        </w:rPr>
        <w:t>P L N Á    M O C</w:t>
      </w:r>
    </w:p>
    <w:p w14:paraId="3C9FACD9" w14:textId="77777777" w:rsidR="00212DC7" w:rsidRPr="003176EC" w:rsidRDefault="00212DC7" w:rsidP="00212DC7">
      <w:pPr>
        <w:pStyle w:val="Default"/>
        <w:jc w:val="both"/>
        <w:rPr>
          <w:rFonts w:ascii="Arial" w:hAnsi="Arial" w:cs="Arial"/>
          <w:sz w:val="22"/>
          <w:szCs w:val="22"/>
        </w:rPr>
      </w:pPr>
      <w:r w:rsidRPr="003176EC">
        <w:rPr>
          <w:rFonts w:ascii="Arial" w:hAnsi="Arial" w:cs="Arial"/>
          <w:b/>
          <w:sz w:val="22"/>
          <w:szCs w:val="22"/>
        </w:rPr>
        <w:t xml:space="preserve">Česká </w:t>
      </w:r>
      <w:proofErr w:type="gramStart"/>
      <w:r w:rsidRPr="003176EC">
        <w:rPr>
          <w:rFonts w:ascii="Arial" w:hAnsi="Arial" w:cs="Arial"/>
          <w:b/>
          <w:sz w:val="22"/>
          <w:szCs w:val="22"/>
        </w:rPr>
        <w:t>republika - Státní</w:t>
      </w:r>
      <w:proofErr w:type="gramEnd"/>
      <w:r w:rsidRPr="003176EC">
        <w:rPr>
          <w:rFonts w:ascii="Arial" w:hAnsi="Arial" w:cs="Arial"/>
          <w:b/>
          <w:sz w:val="22"/>
          <w:szCs w:val="22"/>
        </w:rPr>
        <w:t xml:space="preserve"> pozemkový úřad, 130 00 Praha 3,</w:t>
      </w:r>
      <w:r w:rsidRPr="003176EC">
        <w:rPr>
          <w:rFonts w:ascii="Arial" w:hAnsi="Arial" w:cs="Arial"/>
          <w:sz w:val="22"/>
          <w:szCs w:val="22"/>
        </w:rPr>
        <w:t xml:space="preserve"> </w:t>
      </w:r>
      <w:r w:rsidRPr="003176EC">
        <w:rPr>
          <w:rFonts w:ascii="Arial" w:hAnsi="Arial" w:cs="Arial"/>
          <w:b/>
          <w:sz w:val="22"/>
          <w:szCs w:val="22"/>
        </w:rPr>
        <w:t>Husinecká 1024/</w:t>
      </w:r>
      <w:proofErr w:type="gramStart"/>
      <w:r w:rsidRPr="003176EC">
        <w:rPr>
          <w:rFonts w:ascii="Arial" w:hAnsi="Arial" w:cs="Arial"/>
          <w:b/>
          <w:sz w:val="22"/>
          <w:szCs w:val="22"/>
        </w:rPr>
        <w:t>11a</w:t>
      </w:r>
      <w:proofErr w:type="gramEnd"/>
      <w:r w:rsidRPr="003176EC">
        <w:rPr>
          <w:rFonts w:ascii="Arial" w:hAnsi="Arial" w:cs="Arial"/>
          <w:b/>
          <w:sz w:val="22"/>
          <w:szCs w:val="22"/>
        </w:rPr>
        <w:t xml:space="preserve"> </w:t>
      </w:r>
    </w:p>
    <w:p w14:paraId="54B6C252" w14:textId="77777777" w:rsidR="00212DC7" w:rsidRPr="003176EC" w:rsidRDefault="00212DC7" w:rsidP="00212DC7">
      <w:pPr>
        <w:pStyle w:val="Default"/>
        <w:jc w:val="both"/>
        <w:rPr>
          <w:rFonts w:ascii="Arial" w:hAnsi="Arial" w:cs="Arial"/>
          <w:sz w:val="22"/>
          <w:szCs w:val="22"/>
        </w:rPr>
      </w:pPr>
      <w:r w:rsidRPr="003176EC">
        <w:rPr>
          <w:rFonts w:ascii="Arial" w:hAnsi="Arial" w:cs="Arial"/>
          <w:sz w:val="22"/>
          <w:szCs w:val="22"/>
        </w:rPr>
        <w:t xml:space="preserve">Krajský pozemkový úřad pro </w:t>
      </w:r>
      <w:r>
        <w:rPr>
          <w:rFonts w:ascii="Arial" w:hAnsi="Arial" w:cs="Arial"/>
          <w:sz w:val="22"/>
          <w:szCs w:val="22"/>
        </w:rPr>
        <w:t xml:space="preserve">Středočeský kraj a hl. m. Praha, </w:t>
      </w:r>
      <w:r w:rsidRPr="003176EC">
        <w:rPr>
          <w:rFonts w:ascii="Arial" w:hAnsi="Arial" w:cs="Arial"/>
          <w:sz w:val="22"/>
          <w:szCs w:val="22"/>
        </w:rPr>
        <w:t xml:space="preserve">Pobočka </w:t>
      </w:r>
      <w:r w:rsidRPr="003176EC">
        <w:rPr>
          <w:rFonts w:ascii="Arial" w:hAnsi="Arial" w:cs="Arial"/>
          <w:bCs/>
          <w:iCs/>
          <w:sz w:val="22"/>
          <w:szCs w:val="22"/>
          <w:lang w:val="en-US"/>
        </w:rPr>
        <w:t>Kutná Hora</w:t>
      </w:r>
    </w:p>
    <w:p w14:paraId="02499431" w14:textId="77777777" w:rsidR="00212DC7" w:rsidRPr="003176EC" w:rsidRDefault="00212DC7" w:rsidP="00212DC7">
      <w:pPr>
        <w:jc w:val="both"/>
        <w:rPr>
          <w:rFonts w:cs="Arial"/>
          <w:szCs w:val="22"/>
        </w:rPr>
      </w:pPr>
      <w:proofErr w:type="gramStart"/>
      <w:r w:rsidRPr="003176EC">
        <w:rPr>
          <w:rFonts w:cs="Arial"/>
          <w:szCs w:val="22"/>
        </w:rPr>
        <w:t>IČO:  01312774</w:t>
      </w:r>
      <w:proofErr w:type="gramEnd"/>
      <w:r w:rsidRPr="003176EC">
        <w:rPr>
          <w:rFonts w:cs="Arial"/>
          <w:szCs w:val="22"/>
        </w:rPr>
        <w:t>, DIČ: CZ01312774</w:t>
      </w:r>
    </w:p>
    <w:p w14:paraId="5BC6CB74" w14:textId="77777777" w:rsidR="00212DC7" w:rsidRPr="003176EC" w:rsidRDefault="00212DC7" w:rsidP="00212DC7">
      <w:pPr>
        <w:jc w:val="both"/>
        <w:rPr>
          <w:rFonts w:cs="Arial"/>
          <w:bCs/>
          <w:szCs w:val="22"/>
        </w:rPr>
      </w:pPr>
      <w:proofErr w:type="gramStart"/>
      <w:r w:rsidRPr="003176EC">
        <w:rPr>
          <w:rFonts w:cs="Arial"/>
          <w:szCs w:val="22"/>
        </w:rPr>
        <w:t xml:space="preserve">Adresa:   </w:t>
      </w:r>
      <w:proofErr w:type="gramEnd"/>
      <w:r w:rsidRPr="003176EC">
        <w:rPr>
          <w:rFonts w:cs="Arial"/>
          <w:szCs w:val="22"/>
        </w:rPr>
        <w:t xml:space="preserve">            </w:t>
      </w:r>
      <w:r w:rsidRPr="003176EC">
        <w:rPr>
          <w:rFonts w:cs="Arial"/>
          <w:bCs/>
          <w:szCs w:val="22"/>
          <w:lang w:val="en-US"/>
        </w:rPr>
        <w:t>Benešova 97, 284 01 Kutná Hora</w:t>
      </w:r>
    </w:p>
    <w:p w14:paraId="74780F0F" w14:textId="77777777" w:rsidR="00212DC7" w:rsidRPr="003176EC" w:rsidRDefault="00212DC7" w:rsidP="00212DC7">
      <w:pPr>
        <w:ind w:right="566"/>
        <w:jc w:val="both"/>
        <w:rPr>
          <w:rFonts w:cs="Arial"/>
          <w:bCs/>
          <w:szCs w:val="22"/>
        </w:rPr>
      </w:pPr>
      <w:proofErr w:type="gramStart"/>
      <w:r w:rsidRPr="003176EC">
        <w:rPr>
          <w:rFonts w:cs="Arial"/>
          <w:szCs w:val="22"/>
        </w:rPr>
        <w:t xml:space="preserve">Zastoupený:   </w:t>
      </w:r>
      <w:proofErr w:type="gramEnd"/>
      <w:r w:rsidRPr="003176EC">
        <w:rPr>
          <w:rFonts w:cs="Arial"/>
          <w:szCs w:val="22"/>
        </w:rPr>
        <w:t xml:space="preserve">     </w:t>
      </w:r>
      <w:r w:rsidRPr="003176EC">
        <w:rPr>
          <w:rFonts w:cs="Arial"/>
          <w:bCs/>
          <w:szCs w:val="22"/>
          <w:lang w:val="en-US"/>
        </w:rPr>
        <w:t xml:space="preserve">Ing. </w:t>
      </w:r>
      <w:proofErr w:type="spellStart"/>
      <w:r w:rsidRPr="003176EC">
        <w:rPr>
          <w:rFonts w:cs="Arial"/>
          <w:bCs/>
          <w:szCs w:val="22"/>
          <w:lang w:val="en-US"/>
        </w:rPr>
        <w:t>Marianou</w:t>
      </w:r>
      <w:proofErr w:type="spellEnd"/>
      <w:r w:rsidRPr="003176EC">
        <w:rPr>
          <w:rFonts w:cs="Arial"/>
          <w:bCs/>
          <w:szCs w:val="22"/>
          <w:lang w:val="en-US"/>
        </w:rPr>
        <w:t xml:space="preserve"> Poborskou, </w:t>
      </w:r>
      <w:proofErr w:type="spellStart"/>
      <w:r w:rsidRPr="003176EC">
        <w:rPr>
          <w:rFonts w:cs="Arial"/>
          <w:bCs/>
          <w:szCs w:val="22"/>
          <w:lang w:val="en-US"/>
        </w:rPr>
        <w:t>vedoucí</w:t>
      </w:r>
      <w:proofErr w:type="spellEnd"/>
      <w:r w:rsidRPr="003176EC">
        <w:rPr>
          <w:rFonts w:cs="Arial"/>
          <w:bCs/>
          <w:szCs w:val="22"/>
          <w:lang w:val="en-US"/>
        </w:rPr>
        <w:t xml:space="preserve"> </w:t>
      </w:r>
      <w:proofErr w:type="spellStart"/>
      <w:r w:rsidRPr="003176EC">
        <w:rPr>
          <w:rFonts w:cs="Arial"/>
          <w:bCs/>
          <w:szCs w:val="22"/>
          <w:lang w:val="en-US"/>
        </w:rPr>
        <w:t>pobočky</w:t>
      </w:r>
      <w:proofErr w:type="spellEnd"/>
    </w:p>
    <w:p w14:paraId="3CE6B533" w14:textId="77777777" w:rsidR="00212DC7" w:rsidRPr="003176EC" w:rsidRDefault="00212DC7" w:rsidP="00212DC7">
      <w:pPr>
        <w:ind w:right="566"/>
        <w:jc w:val="both"/>
        <w:rPr>
          <w:rFonts w:cs="Arial"/>
          <w:szCs w:val="22"/>
        </w:rPr>
      </w:pPr>
      <w:r w:rsidRPr="003176EC">
        <w:rPr>
          <w:rFonts w:cs="Arial"/>
          <w:szCs w:val="22"/>
        </w:rPr>
        <w:tab/>
      </w:r>
      <w:r w:rsidRPr="003176EC">
        <w:rPr>
          <w:rFonts w:cs="Arial"/>
          <w:szCs w:val="22"/>
        </w:rPr>
        <w:tab/>
      </w:r>
      <w:r w:rsidRPr="003176EC">
        <w:rPr>
          <w:rFonts w:cs="Arial"/>
          <w:szCs w:val="22"/>
        </w:rPr>
        <w:tab/>
      </w:r>
      <w:r w:rsidRPr="003176EC">
        <w:rPr>
          <w:rFonts w:cs="Arial"/>
          <w:szCs w:val="22"/>
        </w:rPr>
        <w:tab/>
      </w:r>
      <w:r w:rsidRPr="003176EC">
        <w:rPr>
          <w:rFonts w:cs="Arial"/>
          <w:szCs w:val="22"/>
        </w:rPr>
        <w:tab/>
      </w:r>
      <w:r w:rsidRPr="003176EC">
        <w:rPr>
          <w:rFonts w:cs="Arial"/>
          <w:szCs w:val="22"/>
        </w:rPr>
        <w:tab/>
        <w:t xml:space="preserve">   </w:t>
      </w:r>
    </w:p>
    <w:p w14:paraId="79C23E04" w14:textId="77777777" w:rsidR="00212DC7" w:rsidRPr="003176EC" w:rsidRDefault="00212DC7" w:rsidP="00212DC7">
      <w:pPr>
        <w:ind w:right="70"/>
        <w:jc w:val="center"/>
        <w:rPr>
          <w:rFonts w:cs="Arial"/>
          <w:b/>
          <w:szCs w:val="22"/>
        </w:rPr>
      </w:pPr>
      <w:r w:rsidRPr="003176EC">
        <w:rPr>
          <w:rFonts w:cs="Arial"/>
          <w:b/>
          <w:szCs w:val="22"/>
        </w:rPr>
        <w:t xml:space="preserve">z m o c ň u j e </w:t>
      </w:r>
      <w:proofErr w:type="gramStart"/>
      <w:r w:rsidRPr="003176EC">
        <w:rPr>
          <w:rFonts w:cs="Arial"/>
          <w:b/>
          <w:szCs w:val="22"/>
        </w:rPr>
        <w:t xml:space="preserve">   (</w:t>
      </w:r>
      <w:proofErr w:type="gramEnd"/>
      <w:r w:rsidRPr="003176EC">
        <w:rPr>
          <w:rFonts w:cs="Arial"/>
          <w:b/>
          <w:szCs w:val="22"/>
        </w:rPr>
        <w:t>pověřuje)</w:t>
      </w:r>
    </w:p>
    <w:p w14:paraId="344F41A6" w14:textId="77777777" w:rsidR="00212DC7" w:rsidRPr="002D7253" w:rsidRDefault="00212DC7" w:rsidP="00212DC7">
      <w:pPr>
        <w:rPr>
          <w:rFonts w:cs="Arial"/>
          <w:szCs w:val="22"/>
          <w:highlight w:val="yellow"/>
        </w:rPr>
      </w:pPr>
      <w:proofErr w:type="spellStart"/>
      <w:r w:rsidRPr="002D7253">
        <w:rPr>
          <w:rFonts w:cs="Arial"/>
          <w:szCs w:val="22"/>
          <w:highlight w:val="yellow"/>
        </w:rPr>
        <w:t>Fyz</w:t>
      </w:r>
      <w:proofErr w:type="spellEnd"/>
      <w:r w:rsidRPr="002D7253">
        <w:rPr>
          <w:rFonts w:cs="Arial"/>
          <w:szCs w:val="22"/>
          <w:highlight w:val="yellow"/>
        </w:rPr>
        <w:t>. osoba</w:t>
      </w:r>
    </w:p>
    <w:p w14:paraId="5F9644C9" w14:textId="77777777" w:rsidR="00212DC7" w:rsidRPr="002D7253" w:rsidRDefault="00212DC7" w:rsidP="00212DC7">
      <w:pPr>
        <w:rPr>
          <w:rFonts w:cs="Arial"/>
          <w:szCs w:val="22"/>
        </w:rPr>
      </w:pPr>
      <w:r w:rsidRPr="002D7253">
        <w:rPr>
          <w:rFonts w:cs="Arial"/>
          <w:szCs w:val="22"/>
        </w:rPr>
        <w:t xml:space="preserve">se sídlem </w:t>
      </w:r>
      <w:r w:rsidRPr="002D7253">
        <w:rPr>
          <w:rFonts w:cs="Arial"/>
          <w:b/>
          <w:szCs w:val="22"/>
          <w:highlight w:val="yellow"/>
        </w:rPr>
        <w:t>[DOPLNIT]</w:t>
      </w:r>
    </w:p>
    <w:p w14:paraId="156CF2B7" w14:textId="27F8BBAE" w:rsidR="00212DC7" w:rsidRPr="002D7253" w:rsidRDefault="00212DC7" w:rsidP="0006082E">
      <w:pPr>
        <w:spacing w:before="0"/>
        <w:contextualSpacing w:val="0"/>
        <w:rPr>
          <w:rFonts w:cs="Arial"/>
          <w:szCs w:val="22"/>
        </w:rPr>
      </w:pPr>
      <w:r w:rsidRPr="002D7253">
        <w:rPr>
          <w:rFonts w:cs="Arial"/>
          <w:szCs w:val="22"/>
        </w:rPr>
        <w:t xml:space="preserve">IČO: </w:t>
      </w:r>
      <w:r w:rsidRPr="002D7253">
        <w:rPr>
          <w:rFonts w:cs="Arial"/>
          <w:b/>
          <w:szCs w:val="22"/>
          <w:highlight w:val="yellow"/>
        </w:rPr>
        <w:t>[DOPLNIT]</w:t>
      </w:r>
    </w:p>
    <w:p w14:paraId="0FA815A6" w14:textId="77777777" w:rsidR="00212DC7" w:rsidRPr="002D7253" w:rsidRDefault="00212DC7" w:rsidP="0006082E">
      <w:pPr>
        <w:contextualSpacing w:val="0"/>
        <w:rPr>
          <w:rFonts w:cs="Arial"/>
          <w:szCs w:val="22"/>
        </w:rPr>
      </w:pPr>
      <w:r w:rsidRPr="002D7253">
        <w:rPr>
          <w:rFonts w:cs="Arial"/>
          <w:szCs w:val="22"/>
        </w:rPr>
        <w:t>nebo</w:t>
      </w:r>
    </w:p>
    <w:p w14:paraId="19D1C62F" w14:textId="77777777" w:rsidR="00212DC7" w:rsidRPr="002D7253" w:rsidRDefault="00212DC7" w:rsidP="00212DC7">
      <w:pPr>
        <w:tabs>
          <w:tab w:val="left" w:pos="1418"/>
        </w:tabs>
        <w:rPr>
          <w:rFonts w:cs="Arial"/>
          <w:szCs w:val="22"/>
        </w:rPr>
      </w:pPr>
      <w:r w:rsidRPr="002D7253">
        <w:rPr>
          <w:rFonts w:cs="Arial"/>
          <w:szCs w:val="22"/>
        </w:rPr>
        <w:t>společnost:</w:t>
      </w:r>
      <w:r w:rsidRPr="002D7253">
        <w:rPr>
          <w:rFonts w:cs="Arial"/>
          <w:szCs w:val="22"/>
        </w:rPr>
        <w:tab/>
      </w:r>
      <w:r w:rsidRPr="002D7253">
        <w:rPr>
          <w:rFonts w:cs="Arial"/>
          <w:b/>
          <w:szCs w:val="22"/>
          <w:highlight w:val="yellow"/>
        </w:rPr>
        <w:t>[DOPLNIT]</w:t>
      </w:r>
    </w:p>
    <w:p w14:paraId="1FACB505" w14:textId="77777777" w:rsidR="00212DC7" w:rsidRPr="002D7253" w:rsidRDefault="00212DC7" w:rsidP="00212DC7">
      <w:pPr>
        <w:tabs>
          <w:tab w:val="left" w:pos="1418"/>
        </w:tabs>
        <w:rPr>
          <w:rFonts w:cs="Arial"/>
          <w:szCs w:val="22"/>
        </w:rPr>
      </w:pPr>
      <w:r w:rsidRPr="002D7253">
        <w:rPr>
          <w:rFonts w:cs="Arial"/>
          <w:szCs w:val="22"/>
        </w:rPr>
        <w:t>se sídlem:</w:t>
      </w:r>
      <w:r w:rsidRPr="002D7253">
        <w:rPr>
          <w:rFonts w:cs="Arial"/>
          <w:szCs w:val="22"/>
        </w:rPr>
        <w:tab/>
      </w:r>
      <w:r w:rsidRPr="002D7253">
        <w:rPr>
          <w:rFonts w:cs="Arial"/>
          <w:b/>
          <w:szCs w:val="22"/>
          <w:highlight w:val="yellow"/>
        </w:rPr>
        <w:t>[DOPLNIT]</w:t>
      </w:r>
    </w:p>
    <w:p w14:paraId="3FA94048" w14:textId="77777777" w:rsidR="00212DC7" w:rsidRPr="002D7253" w:rsidRDefault="00212DC7" w:rsidP="00212DC7">
      <w:pPr>
        <w:tabs>
          <w:tab w:val="left" w:pos="1418"/>
        </w:tabs>
        <w:ind w:right="70"/>
        <w:rPr>
          <w:rFonts w:cs="Arial"/>
          <w:szCs w:val="22"/>
        </w:rPr>
      </w:pPr>
      <w:r w:rsidRPr="002D7253">
        <w:rPr>
          <w:rFonts w:cs="Arial"/>
          <w:szCs w:val="22"/>
        </w:rPr>
        <w:t>IČO:</w:t>
      </w:r>
      <w:r w:rsidRPr="002D7253">
        <w:rPr>
          <w:rFonts w:cs="Arial"/>
          <w:szCs w:val="22"/>
        </w:rPr>
        <w:tab/>
      </w:r>
      <w:r w:rsidRPr="002D7253">
        <w:rPr>
          <w:rFonts w:cs="Arial"/>
          <w:b/>
          <w:szCs w:val="22"/>
          <w:highlight w:val="yellow"/>
        </w:rPr>
        <w:t>[DOPLNIT]</w:t>
      </w:r>
    </w:p>
    <w:p w14:paraId="5B13DE39" w14:textId="77777777" w:rsidR="00212DC7" w:rsidRPr="002D7253" w:rsidRDefault="00212DC7" w:rsidP="00212DC7">
      <w:pPr>
        <w:ind w:right="70"/>
        <w:jc w:val="both"/>
        <w:rPr>
          <w:rFonts w:cs="Arial"/>
          <w:szCs w:val="22"/>
        </w:rPr>
      </w:pPr>
      <w:r w:rsidRPr="002D7253">
        <w:rPr>
          <w:rFonts w:cs="Arial"/>
          <w:szCs w:val="22"/>
        </w:rPr>
        <w:t>Zastoupená:</w:t>
      </w:r>
      <w:r w:rsidRPr="002D7253">
        <w:rPr>
          <w:rFonts w:cs="Arial"/>
          <w:szCs w:val="22"/>
        </w:rPr>
        <w:tab/>
      </w:r>
      <w:r w:rsidRPr="002D7253">
        <w:rPr>
          <w:rFonts w:cs="Arial"/>
          <w:b/>
          <w:szCs w:val="22"/>
          <w:highlight w:val="yellow"/>
        </w:rPr>
        <w:t>[DOPLNIT]</w:t>
      </w:r>
    </w:p>
    <w:p w14:paraId="24412945" w14:textId="77777777" w:rsidR="00212DC7" w:rsidRPr="003176EC" w:rsidRDefault="00212DC7" w:rsidP="00212DC7">
      <w:pPr>
        <w:ind w:right="70"/>
        <w:jc w:val="both"/>
        <w:rPr>
          <w:rFonts w:cs="Arial"/>
          <w:szCs w:val="22"/>
        </w:rPr>
      </w:pPr>
      <w:r w:rsidRPr="003176EC">
        <w:rPr>
          <w:rFonts w:cs="Arial"/>
          <w:szCs w:val="22"/>
        </w:rPr>
        <w:t xml:space="preserve"> </w:t>
      </w:r>
    </w:p>
    <w:p w14:paraId="72D8F981" w14:textId="0E4A5AB4" w:rsidR="00212DC7" w:rsidRPr="003176EC" w:rsidRDefault="00AD3EE8" w:rsidP="00212DC7">
      <w:pPr>
        <w:ind w:right="70"/>
        <w:jc w:val="both"/>
        <w:rPr>
          <w:rFonts w:cs="Arial"/>
          <w:i/>
          <w:color w:val="FF0000"/>
          <w:szCs w:val="22"/>
        </w:rPr>
      </w:pPr>
      <w:r w:rsidRPr="00085415">
        <w:rPr>
          <w:rFonts w:cs="Arial"/>
        </w:rPr>
        <w:t xml:space="preserve">k veškerým právním úkonům </w:t>
      </w:r>
      <w:r w:rsidRPr="003176EC">
        <w:rPr>
          <w:rFonts w:cs="Arial"/>
          <w:szCs w:val="22"/>
        </w:rPr>
        <w:t xml:space="preserve">ve věci </w:t>
      </w:r>
      <w:r>
        <w:rPr>
          <w:rFonts w:cs="Arial"/>
          <w:szCs w:val="22"/>
        </w:rPr>
        <w:t xml:space="preserve">vykonávání </w:t>
      </w:r>
      <w:r w:rsidR="00212DC7">
        <w:rPr>
          <w:rFonts w:cs="Arial"/>
          <w:szCs w:val="22"/>
        </w:rPr>
        <w:t>činnosti koordinátora bezpečnosti a ochrany zdraví při práci</w:t>
      </w:r>
      <w:r w:rsidR="00212DC7" w:rsidRPr="003176EC">
        <w:rPr>
          <w:rFonts w:cs="Arial"/>
          <w:bCs/>
          <w:szCs w:val="22"/>
        </w:rPr>
        <w:t xml:space="preserve"> dle </w:t>
      </w:r>
      <w:r w:rsidR="00212DC7" w:rsidRPr="003176EC">
        <w:rPr>
          <w:rFonts w:cs="Arial"/>
          <w:szCs w:val="22"/>
        </w:rPr>
        <w:t xml:space="preserve">příkazní smlouvy uzavřené dne </w:t>
      </w:r>
      <w:proofErr w:type="spellStart"/>
      <w:r w:rsidR="00212DC7" w:rsidRPr="003176EC">
        <w:rPr>
          <w:rFonts w:cs="Arial"/>
          <w:bCs/>
          <w:i/>
          <w:iCs/>
          <w:szCs w:val="22"/>
          <w:lang w:val="en-US"/>
        </w:rPr>
        <w:t>dle</w:t>
      </w:r>
      <w:proofErr w:type="spellEnd"/>
      <w:r w:rsidR="00212DC7" w:rsidRPr="003176EC">
        <w:rPr>
          <w:rFonts w:cs="Arial"/>
          <w:bCs/>
          <w:i/>
          <w:iCs/>
          <w:szCs w:val="22"/>
          <w:lang w:val="en-US"/>
        </w:rPr>
        <w:t xml:space="preserve"> el. </w:t>
      </w:r>
      <w:proofErr w:type="spellStart"/>
      <w:r w:rsidR="00212DC7" w:rsidRPr="003176EC">
        <w:rPr>
          <w:rFonts w:cs="Arial"/>
          <w:bCs/>
          <w:i/>
          <w:iCs/>
          <w:szCs w:val="22"/>
          <w:lang w:val="en-US"/>
        </w:rPr>
        <w:t>podpisu</w:t>
      </w:r>
      <w:proofErr w:type="spellEnd"/>
      <w:r w:rsidR="00212DC7">
        <w:rPr>
          <w:rFonts w:cs="Arial"/>
          <w:b/>
          <w:i/>
          <w:iCs/>
          <w:szCs w:val="22"/>
          <w:lang w:val="en-US"/>
        </w:rPr>
        <w:t xml:space="preserve"> </w:t>
      </w:r>
      <w:r w:rsidR="00212DC7" w:rsidRPr="003176EC">
        <w:rPr>
          <w:rFonts w:cs="Arial"/>
          <w:szCs w:val="22"/>
        </w:rPr>
        <w:t xml:space="preserve">mezi Státním pozemkovým úřadem jako </w:t>
      </w:r>
      <w:r w:rsidR="00212DC7">
        <w:rPr>
          <w:rFonts w:cs="Arial"/>
          <w:szCs w:val="22"/>
        </w:rPr>
        <w:t>zmocnitelem</w:t>
      </w:r>
      <w:r w:rsidR="00212DC7" w:rsidRPr="003176EC">
        <w:rPr>
          <w:rFonts w:cs="Arial"/>
          <w:szCs w:val="22"/>
        </w:rPr>
        <w:t xml:space="preserve"> a společností</w:t>
      </w:r>
      <w:r w:rsidR="00212DC7">
        <w:rPr>
          <w:rFonts w:cs="Arial"/>
          <w:szCs w:val="22"/>
        </w:rPr>
        <w:t xml:space="preserve"> </w:t>
      </w:r>
      <w:r w:rsidR="00212DC7" w:rsidRPr="00BC2273">
        <w:rPr>
          <w:rFonts w:cs="Arial"/>
          <w:b/>
          <w:bCs/>
          <w:i/>
          <w:iCs/>
          <w:szCs w:val="22"/>
          <w:highlight w:val="yellow"/>
        </w:rPr>
        <w:t>[DOPLNIT]</w:t>
      </w:r>
      <w:r w:rsidR="00212DC7" w:rsidRPr="00BC2273">
        <w:rPr>
          <w:rFonts w:cs="Arial"/>
          <w:b/>
          <w:bCs/>
          <w:i/>
          <w:iCs/>
          <w:szCs w:val="22"/>
        </w:rPr>
        <w:t xml:space="preserve"> /</w:t>
      </w:r>
      <w:proofErr w:type="spellStart"/>
      <w:r w:rsidR="00212DC7" w:rsidRPr="00BC2273">
        <w:rPr>
          <w:rFonts w:cs="Arial"/>
          <w:b/>
          <w:bCs/>
          <w:i/>
          <w:iCs/>
          <w:szCs w:val="22"/>
          <w:highlight w:val="yellow"/>
        </w:rPr>
        <w:t>fyz</w:t>
      </w:r>
      <w:proofErr w:type="spellEnd"/>
      <w:r w:rsidR="00212DC7" w:rsidRPr="00BC2273">
        <w:rPr>
          <w:rFonts w:cs="Arial"/>
          <w:b/>
          <w:bCs/>
          <w:i/>
          <w:iCs/>
          <w:szCs w:val="22"/>
          <w:highlight w:val="yellow"/>
        </w:rPr>
        <w:t>. osobou (</w:t>
      </w:r>
      <w:proofErr w:type="gramStart"/>
      <w:r w:rsidR="00212DC7" w:rsidRPr="00BC2273">
        <w:rPr>
          <w:rFonts w:cs="Arial"/>
          <w:b/>
          <w:bCs/>
          <w:i/>
          <w:iCs/>
          <w:szCs w:val="22"/>
          <w:highlight w:val="yellow"/>
        </w:rPr>
        <w:t>jméno)</w:t>
      </w:r>
      <w:r w:rsidR="00212DC7" w:rsidRPr="00085415">
        <w:rPr>
          <w:rFonts w:cs="Arial"/>
        </w:rPr>
        <w:t xml:space="preserve"> </w:t>
      </w:r>
      <w:r w:rsidR="00212DC7" w:rsidRPr="00553615">
        <w:rPr>
          <w:rFonts w:cs="Arial"/>
          <w:b/>
          <w:szCs w:val="22"/>
          <w:lang w:val="en-US"/>
        </w:rPr>
        <w:t xml:space="preserve"> </w:t>
      </w:r>
      <w:r w:rsidR="00212DC7">
        <w:rPr>
          <w:rFonts w:cs="Arial"/>
          <w:szCs w:val="22"/>
        </w:rPr>
        <w:t xml:space="preserve"> </w:t>
      </w:r>
      <w:proofErr w:type="gramEnd"/>
      <w:r w:rsidR="00212DC7" w:rsidRPr="003176EC">
        <w:rPr>
          <w:rFonts w:cs="Arial"/>
          <w:szCs w:val="22"/>
        </w:rPr>
        <w:t xml:space="preserve">jako </w:t>
      </w:r>
      <w:r w:rsidR="00212DC7">
        <w:rPr>
          <w:rFonts w:cs="Arial"/>
          <w:szCs w:val="22"/>
        </w:rPr>
        <w:t>zmocněncem</w:t>
      </w:r>
      <w:r w:rsidR="00212DC7" w:rsidRPr="003176EC">
        <w:rPr>
          <w:rFonts w:cs="Arial"/>
          <w:szCs w:val="22"/>
        </w:rPr>
        <w:t xml:space="preserve"> v rozsahu čl. II této smlouvy.</w:t>
      </w:r>
    </w:p>
    <w:p w14:paraId="08E8C7F9" w14:textId="77777777" w:rsidR="00212DC7" w:rsidRPr="003176EC" w:rsidRDefault="00212DC7" w:rsidP="00212DC7">
      <w:pPr>
        <w:ind w:right="70"/>
        <w:jc w:val="both"/>
        <w:rPr>
          <w:rFonts w:cs="Arial"/>
          <w:szCs w:val="22"/>
        </w:rPr>
      </w:pPr>
    </w:p>
    <w:p w14:paraId="12CD9899" w14:textId="2736A2B2" w:rsidR="00212DC7" w:rsidRPr="003176EC" w:rsidRDefault="00465F9A" w:rsidP="00212DC7">
      <w:pPr>
        <w:ind w:right="70"/>
        <w:jc w:val="both"/>
        <w:rPr>
          <w:rFonts w:cs="Arial"/>
          <w:szCs w:val="22"/>
        </w:rPr>
      </w:pPr>
      <w:r w:rsidRPr="00085415">
        <w:t>Tato plná moc je platná ode dne jejího udělení (podpisu) a zaniká pravomocným rozhodnutím stavebního úřadu, nebo dnem ukončení smluvního závazkového stavu</w:t>
      </w:r>
      <w:r w:rsidR="00212DC7" w:rsidRPr="003176EC">
        <w:rPr>
          <w:rFonts w:cs="Arial"/>
          <w:szCs w:val="22"/>
        </w:rPr>
        <w:t>.</w:t>
      </w:r>
    </w:p>
    <w:p w14:paraId="7463D310" w14:textId="77777777" w:rsidR="00212DC7" w:rsidRPr="003176EC" w:rsidRDefault="00212DC7" w:rsidP="00212DC7">
      <w:pPr>
        <w:ind w:right="70"/>
        <w:jc w:val="both"/>
        <w:rPr>
          <w:rFonts w:cs="Arial"/>
          <w:szCs w:val="22"/>
        </w:rPr>
      </w:pPr>
    </w:p>
    <w:p w14:paraId="34A4F078" w14:textId="77777777" w:rsidR="00212DC7" w:rsidRPr="00FE54A4" w:rsidRDefault="00212DC7" w:rsidP="00212DC7">
      <w:pPr>
        <w:ind w:right="70"/>
        <w:jc w:val="both"/>
        <w:rPr>
          <w:rFonts w:cs="Arial"/>
          <w:i/>
          <w:iCs/>
          <w:szCs w:val="22"/>
        </w:rPr>
      </w:pPr>
      <w:r w:rsidRPr="003176EC">
        <w:rPr>
          <w:rFonts w:cs="Arial"/>
          <w:szCs w:val="22"/>
        </w:rPr>
        <w:t>V</w:t>
      </w:r>
      <w:r>
        <w:rPr>
          <w:rFonts w:cs="Arial"/>
          <w:szCs w:val="22"/>
        </w:rPr>
        <w:t> Kutné Hoře</w:t>
      </w:r>
      <w:r w:rsidRPr="003176EC">
        <w:rPr>
          <w:rFonts w:cs="Arial"/>
          <w:szCs w:val="22"/>
        </w:rPr>
        <w:t xml:space="preserve"> dne</w:t>
      </w:r>
      <w:r>
        <w:rPr>
          <w:rFonts w:cs="Arial"/>
          <w:szCs w:val="22"/>
        </w:rPr>
        <w:t xml:space="preserve"> </w:t>
      </w:r>
      <w:r>
        <w:rPr>
          <w:rFonts w:cs="Arial"/>
          <w:i/>
          <w:iCs/>
          <w:szCs w:val="22"/>
        </w:rPr>
        <w:t>dle el. podpisu</w:t>
      </w:r>
    </w:p>
    <w:p w14:paraId="36A9F58D" w14:textId="77777777" w:rsidR="00212DC7" w:rsidRPr="003176EC" w:rsidRDefault="00212DC7" w:rsidP="00212DC7">
      <w:pPr>
        <w:ind w:right="70"/>
        <w:jc w:val="both"/>
        <w:rPr>
          <w:rFonts w:cs="Arial"/>
          <w:szCs w:val="22"/>
        </w:rPr>
      </w:pPr>
    </w:p>
    <w:p w14:paraId="313DE06A" w14:textId="77777777" w:rsidR="00212DC7" w:rsidRPr="00C5447F" w:rsidRDefault="00212DC7" w:rsidP="00212DC7">
      <w:pPr>
        <w:ind w:right="70"/>
        <w:jc w:val="both"/>
        <w:rPr>
          <w:rFonts w:cs="Arial"/>
          <w:szCs w:val="22"/>
        </w:rPr>
      </w:pPr>
      <w:r>
        <w:rPr>
          <w:rFonts w:cs="Arial"/>
          <w:szCs w:val="22"/>
        </w:rPr>
        <w:tab/>
      </w:r>
      <w:r>
        <w:rPr>
          <w:rFonts w:cs="Arial"/>
          <w:szCs w:val="22"/>
        </w:rPr>
        <w:tab/>
      </w:r>
      <w:r>
        <w:rPr>
          <w:rFonts w:cs="Arial"/>
          <w:szCs w:val="22"/>
        </w:rPr>
        <w:tab/>
      </w:r>
      <w:r>
        <w:rPr>
          <w:rFonts w:cs="Arial"/>
          <w:szCs w:val="22"/>
        </w:rPr>
        <w:tab/>
      </w:r>
      <w:r>
        <w:rPr>
          <w:rFonts w:cs="Arial"/>
          <w:szCs w:val="22"/>
        </w:rPr>
        <w:tab/>
      </w:r>
      <w:r w:rsidRPr="00C5447F">
        <w:rPr>
          <w:rFonts w:cs="Arial"/>
          <w:i/>
          <w:iCs/>
          <w:szCs w:val="22"/>
        </w:rPr>
        <w:t>„elektronicky podepsáno“</w:t>
      </w:r>
    </w:p>
    <w:p w14:paraId="2DD71335" w14:textId="77777777" w:rsidR="00212DC7" w:rsidRPr="003176EC" w:rsidRDefault="00212DC7" w:rsidP="00212DC7">
      <w:pPr>
        <w:ind w:left="2124" w:firstLine="708"/>
        <w:jc w:val="both"/>
        <w:rPr>
          <w:rFonts w:cs="Arial"/>
          <w:szCs w:val="22"/>
        </w:rPr>
      </w:pPr>
      <w:r w:rsidRPr="003176EC">
        <w:rPr>
          <w:rFonts w:cs="Arial"/>
          <w:szCs w:val="22"/>
        </w:rPr>
        <w:t>…………………………………………………..</w:t>
      </w:r>
    </w:p>
    <w:p w14:paraId="2F08A3C8" w14:textId="77777777" w:rsidR="00212DC7" w:rsidRPr="003176EC" w:rsidRDefault="00212DC7" w:rsidP="00212DC7">
      <w:pPr>
        <w:ind w:left="3540"/>
        <w:jc w:val="both"/>
        <w:rPr>
          <w:rFonts w:cs="Arial"/>
          <w:i/>
          <w:szCs w:val="22"/>
        </w:rPr>
      </w:pPr>
      <w:r w:rsidRPr="003176EC">
        <w:rPr>
          <w:rFonts w:cs="Arial"/>
          <w:i/>
          <w:szCs w:val="22"/>
        </w:rPr>
        <w:t xml:space="preserve">   </w:t>
      </w:r>
      <w:r>
        <w:rPr>
          <w:rFonts w:cs="Arial"/>
          <w:i/>
          <w:szCs w:val="22"/>
        </w:rPr>
        <w:t xml:space="preserve">Ing. Mariana Poborská </w:t>
      </w:r>
    </w:p>
    <w:p w14:paraId="573704B2" w14:textId="77777777" w:rsidR="00FE2410" w:rsidRDefault="00FE2410" w:rsidP="00212DC7">
      <w:pPr>
        <w:pStyle w:val="Zkladntext31"/>
        <w:rPr>
          <w:rFonts w:ascii="Arial" w:hAnsi="Arial" w:cs="Arial"/>
          <w:sz w:val="22"/>
          <w:szCs w:val="22"/>
        </w:rPr>
      </w:pPr>
    </w:p>
    <w:p w14:paraId="6A3E1BC4" w14:textId="77777777" w:rsidR="00FE2410" w:rsidRDefault="00FE2410" w:rsidP="00212DC7">
      <w:pPr>
        <w:pStyle w:val="Zkladntext31"/>
        <w:rPr>
          <w:rFonts w:ascii="Arial" w:hAnsi="Arial" w:cs="Arial"/>
          <w:sz w:val="22"/>
          <w:szCs w:val="22"/>
        </w:rPr>
      </w:pPr>
    </w:p>
    <w:p w14:paraId="00539F7F" w14:textId="30982102" w:rsidR="00212DC7" w:rsidRPr="00C5447F" w:rsidRDefault="00212DC7" w:rsidP="00212DC7">
      <w:pPr>
        <w:pStyle w:val="Zkladntext3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C5447F">
        <w:rPr>
          <w:rFonts w:ascii="Arial" w:hAnsi="Arial" w:cs="Arial"/>
          <w:i/>
          <w:iCs/>
          <w:sz w:val="22"/>
          <w:szCs w:val="22"/>
        </w:rPr>
        <w:t>„elektronicky podepsáno“</w:t>
      </w:r>
      <w:r w:rsidRPr="00C5447F">
        <w:rPr>
          <w:rFonts w:ascii="Arial" w:hAnsi="Arial" w:cs="Arial"/>
          <w:sz w:val="22"/>
          <w:szCs w:val="22"/>
        </w:rPr>
        <w:tab/>
      </w:r>
    </w:p>
    <w:p w14:paraId="231A6C8F" w14:textId="228047A0" w:rsidR="00212DC7" w:rsidRPr="003176EC" w:rsidRDefault="00212DC7" w:rsidP="00212DC7">
      <w:pPr>
        <w:pStyle w:val="Zkladntext31"/>
        <w:rPr>
          <w:rFonts w:ascii="Arial" w:hAnsi="Arial" w:cs="Arial"/>
          <w:sz w:val="22"/>
          <w:szCs w:val="22"/>
        </w:rPr>
      </w:pPr>
      <w:r w:rsidRPr="003176EC">
        <w:rPr>
          <w:rFonts w:ascii="Arial" w:hAnsi="Arial" w:cs="Arial"/>
          <w:sz w:val="22"/>
          <w:szCs w:val="22"/>
        </w:rPr>
        <w:t xml:space="preserve">Plnou moc přijímá: </w:t>
      </w:r>
      <w:r>
        <w:rPr>
          <w:rFonts w:ascii="Arial" w:hAnsi="Arial" w:cs="Arial"/>
          <w:sz w:val="22"/>
          <w:szCs w:val="22"/>
        </w:rPr>
        <w:tab/>
      </w:r>
      <w:r w:rsidRPr="003176EC">
        <w:rPr>
          <w:rFonts w:ascii="Arial" w:hAnsi="Arial" w:cs="Arial"/>
          <w:sz w:val="22"/>
          <w:szCs w:val="22"/>
        </w:rPr>
        <w:t>…………………………</w:t>
      </w:r>
    </w:p>
    <w:p w14:paraId="47C35DE0" w14:textId="77777777" w:rsidR="00212DC7" w:rsidRPr="00FE54A4" w:rsidRDefault="00212DC7" w:rsidP="00212DC7">
      <w:pPr>
        <w:jc w:val="both"/>
        <w:rPr>
          <w:rFonts w:cs="Arial"/>
          <w:i/>
          <w:szCs w:val="22"/>
        </w:rPr>
      </w:pPr>
      <w:r>
        <w:t xml:space="preserve">  </w:t>
      </w:r>
      <w:r>
        <w:tab/>
      </w:r>
      <w:r>
        <w:tab/>
      </w:r>
      <w:r>
        <w:tab/>
        <w:t xml:space="preserve">        </w:t>
      </w:r>
      <w:r w:rsidRPr="00553615">
        <w:rPr>
          <w:rFonts w:cs="Arial"/>
          <w:b/>
          <w:szCs w:val="22"/>
          <w:highlight w:val="yellow"/>
          <w:lang w:val="en-US"/>
        </w:rPr>
        <w:t>[DOPLNIT]</w:t>
      </w:r>
    </w:p>
    <w:p w14:paraId="2CF53DE2" w14:textId="77777777" w:rsidR="00212DC7" w:rsidRPr="00FD7578" w:rsidRDefault="00212DC7" w:rsidP="00212DC7">
      <w:pPr>
        <w:pStyle w:val="Zkladntext31"/>
        <w:rPr>
          <w:szCs w:val="24"/>
        </w:rPr>
      </w:pPr>
    </w:p>
    <w:p w14:paraId="34E94510" w14:textId="77777777" w:rsidR="00485F83" w:rsidRDefault="00485F83" w:rsidP="00C85DBD">
      <w:pPr>
        <w:tabs>
          <w:tab w:val="left" w:pos="142"/>
          <w:tab w:val="left" w:pos="4678"/>
        </w:tabs>
        <w:spacing w:line="280" w:lineRule="exact"/>
        <w:jc w:val="both"/>
        <w:rPr>
          <w:rFonts w:cs="Arial"/>
          <w:b/>
          <w:bCs/>
          <w:highlight w:val="yellow"/>
        </w:rPr>
      </w:pPr>
    </w:p>
    <w:p w14:paraId="6DBDCF65" w14:textId="77777777" w:rsidR="00485F83" w:rsidRPr="00485F83" w:rsidRDefault="00485F83" w:rsidP="00C85DBD">
      <w:pPr>
        <w:tabs>
          <w:tab w:val="left" w:pos="142"/>
          <w:tab w:val="left" w:pos="4678"/>
        </w:tabs>
        <w:spacing w:line="280" w:lineRule="exact"/>
        <w:jc w:val="both"/>
        <w:rPr>
          <w:rFonts w:cs="Arial"/>
          <w:highlight w:val="yellow"/>
        </w:rPr>
      </w:pPr>
    </w:p>
    <w:sectPr w:rsidR="00485F83" w:rsidRPr="00485F83" w:rsidSect="003E4A71">
      <w:footerReference w:type="default" r:id="rId25"/>
      <w:pgSz w:w="11906" w:h="16838"/>
      <w:pgMar w:top="1418" w:right="1134" w:bottom="1418" w:left="1418" w:header="426" w:footer="709" w:gutter="0"/>
      <w:pgNumType w:fmt="numberInDash"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407D6D" w14:textId="77777777" w:rsidR="002C6AC8" w:rsidRDefault="002C6AC8">
      <w:r>
        <w:separator/>
      </w:r>
    </w:p>
  </w:endnote>
  <w:endnote w:type="continuationSeparator" w:id="0">
    <w:p w14:paraId="1CCB2750" w14:textId="77777777" w:rsidR="002C6AC8" w:rsidRDefault="002C6AC8">
      <w:r>
        <w:continuationSeparator/>
      </w:r>
    </w:p>
  </w:endnote>
  <w:endnote w:type="continuationNotice" w:id="1">
    <w:p w14:paraId="4FC4F4F0" w14:textId="77777777" w:rsidR="002C6AC8" w:rsidRDefault="002C6AC8"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13BCC" w14:textId="2DDBEF51"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DB5184">
      <w:rPr>
        <w:rStyle w:val="slostrnky"/>
        <w:noProof/>
      </w:rPr>
      <w:t>- 2 -</w: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4E014" w14:textId="41071BCE" w:rsidR="00DB5184" w:rsidRPr="00A56B8B" w:rsidRDefault="00A56B8B" w:rsidP="00460DB3">
    <w:pPr>
      <w:jc w:val="center"/>
    </w:pPr>
    <w:r>
      <w:fldChar w:fldCharType="begin"/>
    </w:r>
    <w:r>
      <w:instrText xml:space="preserve"> PAGE  \* Arabic  \* MERGEFORMAT </w:instrText>
    </w:r>
    <w:r>
      <w:fldChar w:fldCharType="separate"/>
    </w:r>
    <w:r>
      <w:rPr>
        <w:noProof/>
      </w:rPr>
      <w:t>1</w:t>
    </w:r>
    <w:r>
      <w:fldChar w:fldCharType="end"/>
    </w:r>
    <w:r>
      <w:rPr>
        <w:lang w:val="en-GB"/>
      </w:rPr>
      <w:t>/</w:t>
    </w:r>
    <w:r w:rsidR="002B7980">
      <w:rPr>
        <w:lang w:val="en-GB"/>
      </w:rPr>
      <w:t>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FCD8E" w14:textId="34C7D296" w:rsidR="00BD5F98" w:rsidRPr="0057630B" w:rsidRDefault="00F12268" w:rsidP="0057630B">
    <w:pPr>
      <w:pStyle w:val="Zpat"/>
      <w:tabs>
        <w:tab w:val="left" w:pos="5276"/>
        <w:tab w:val="right" w:pos="9637"/>
      </w:tabs>
      <w:jc w:val="center"/>
    </w:pPr>
    <w:r>
      <w:rPr>
        <w:noProof/>
      </w:rPr>
      <w:drawing>
        <wp:anchor distT="0" distB="0" distL="114300" distR="114300" simplePos="0" relativeHeight="251658240"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1362573589" name="Obrázek 1362573589"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57630B">
      <w:fldChar w:fldCharType="begin"/>
    </w:r>
    <w:r w:rsidR="0057630B">
      <w:instrText xml:space="preserve"> PAGE  \* Arabic  \* MERGEFORMAT </w:instrText>
    </w:r>
    <w:r w:rsidR="0057630B">
      <w:fldChar w:fldCharType="separate"/>
    </w:r>
    <w:r w:rsidR="0057630B">
      <w:rPr>
        <w:noProof/>
      </w:rPr>
      <w:t>8</w:t>
    </w:r>
    <w:r w:rsidR="0057630B">
      <w:fldChar w:fldCharType="end"/>
    </w:r>
    <w:r w:rsidR="0057630B">
      <w:rPr>
        <w:lang w:val="en-GB"/>
      </w:rPr>
      <w:t>/</w:t>
    </w:r>
    <w:fldSimple w:instr=" NUMPAGES   \* MERGEFORMAT ">
      <w:r w:rsidR="0057630B">
        <w:rPr>
          <w:noProof/>
        </w:rPr>
        <w:t>8</w:t>
      </w:r>
    </w:fldSimple>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B66A8" w14:textId="4D07F46E" w:rsidR="00B020BD" w:rsidRPr="00A56B8B" w:rsidRDefault="00B020BD" w:rsidP="00460DB3">
    <w:pPr>
      <w:jc w:val="center"/>
    </w:pPr>
    <w:r>
      <w:fldChar w:fldCharType="begin"/>
    </w:r>
    <w:r>
      <w:instrText xml:space="preserve"> PAGE  \* Arabic  \* MERGEFORMAT </w:instrText>
    </w:r>
    <w:r>
      <w:fldChar w:fldCharType="separate"/>
    </w:r>
    <w:r>
      <w:rPr>
        <w:noProof/>
      </w:rPr>
      <w:t>1</w:t>
    </w:r>
    <w:r>
      <w:fldChar w:fldCharType="end"/>
    </w:r>
    <w:r>
      <w:rPr>
        <w:lang w:val="en-GB"/>
      </w:rPr>
      <w:t>/</w:t>
    </w:r>
    <w:r w:rsidR="00FE2410">
      <w:rPr>
        <w:lang w:val="en-GB"/>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608D75" w14:textId="77777777" w:rsidR="002C6AC8" w:rsidRDefault="002C6AC8">
      <w:r>
        <w:separator/>
      </w:r>
    </w:p>
  </w:footnote>
  <w:footnote w:type="continuationSeparator" w:id="0">
    <w:p w14:paraId="57B771BF" w14:textId="77777777" w:rsidR="002C6AC8" w:rsidRDefault="002C6AC8">
      <w:r>
        <w:continuationSeparator/>
      </w:r>
    </w:p>
  </w:footnote>
  <w:footnote w:type="continuationNotice" w:id="1">
    <w:p w14:paraId="405FD069" w14:textId="77777777" w:rsidR="002C6AC8" w:rsidRDefault="002C6AC8"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D6D99" w14:textId="77777777" w:rsidR="009021C5" w:rsidRDefault="009021C5" w:rsidP="009021C5">
    <w:pPr>
      <w:pStyle w:val="Zhlav"/>
      <w:tabs>
        <w:tab w:val="left" w:pos="6096"/>
      </w:tabs>
      <w:spacing w:after="0"/>
      <w:rPr>
        <w:rFonts w:cs="Arial"/>
        <w:sz w:val="18"/>
        <w:szCs w:val="18"/>
      </w:rPr>
    </w:pPr>
    <w:r w:rsidRPr="009948BF">
      <w:rPr>
        <w:rFonts w:cs="Arial"/>
        <w:sz w:val="18"/>
        <w:szCs w:val="18"/>
      </w:rPr>
      <w:t>Koordinátor BOZP – Vodohospodářská opatření Újezdec</w:t>
    </w:r>
    <w:r>
      <w:rPr>
        <w:rFonts w:cs="Arial"/>
        <w:sz w:val="18"/>
        <w:szCs w:val="18"/>
      </w:rPr>
      <w:tab/>
    </w:r>
    <w:r>
      <w:rPr>
        <w:rFonts w:cs="Arial"/>
        <w:szCs w:val="22"/>
      </w:rPr>
      <w:tab/>
    </w:r>
    <w:r w:rsidRPr="009948BF">
      <w:rPr>
        <w:rFonts w:cs="Arial"/>
        <w:sz w:val="18"/>
        <w:szCs w:val="18"/>
      </w:rPr>
      <w:t>Č. příkazce:</w:t>
    </w:r>
  </w:p>
  <w:p w14:paraId="261E5287" w14:textId="4E40F0F6" w:rsidR="009E3638" w:rsidRPr="009948BF" w:rsidRDefault="009E3638" w:rsidP="009021C5">
    <w:pPr>
      <w:pStyle w:val="Zhlav"/>
      <w:tabs>
        <w:tab w:val="left" w:pos="6096"/>
      </w:tabs>
      <w:spacing w:after="0"/>
      <w:rPr>
        <w:rFonts w:cs="Arial"/>
        <w:sz w:val="18"/>
        <w:szCs w:val="18"/>
      </w:rPr>
    </w:pPr>
    <w:r>
      <w:rPr>
        <w:rFonts w:cs="Arial"/>
        <w:sz w:val="18"/>
        <w:szCs w:val="18"/>
      </w:rPr>
      <w:tab/>
    </w:r>
    <w:r>
      <w:rPr>
        <w:rFonts w:cs="Arial"/>
        <w:sz w:val="18"/>
        <w:szCs w:val="18"/>
      </w:rPr>
      <w:tab/>
      <w:t>Č.j.</w:t>
    </w:r>
  </w:p>
  <w:p w14:paraId="53927A32" w14:textId="77777777" w:rsidR="009021C5" w:rsidRPr="009948BF" w:rsidRDefault="009021C5" w:rsidP="009021C5">
    <w:pPr>
      <w:pStyle w:val="Zhlav"/>
      <w:tabs>
        <w:tab w:val="left" w:pos="6096"/>
      </w:tabs>
      <w:spacing w:after="0"/>
      <w:rPr>
        <w:rFonts w:cs="Arial"/>
        <w:sz w:val="18"/>
        <w:szCs w:val="18"/>
      </w:rPr>
    </w:pPr>
    <w:r w:rsidRPr="009948BF">
      <w:rPr>
        <w:rFonts w:cs="Arial"/>
        <w:sz w:val="18"/>
        <w:szCs w:val="18"/>
      </w:rPr>
      <w:tab/>
    </w:r>
    <w:r w:rsidRPr="009948BF">
      <w:rPr>
        <w:rFonts w:cs="Arial"/>
        <w:sz w:val="18"/>
        <w:szCs w:val="18"/>
      </w:rPr>
      <w:tab/>
      <w:t>UID:</w:t>
    </w:r>
  </w:p>
  <w:p w14:paraId="3566B47E" w14:textId="77777777" w:rsidR="009021C5" w:rsidRDefault="009021C5" w:rsidP="009021C5">
    <w:pPr>
      <w:pStyle w:val="Zhlav"/>
      <w:tabs>
        <w:tab w:val="left" w:pos="6096"/>
      </w:tabs>
      <w:spacing w:after="0"/>
      <w:rPr>
        <w:rFonts w:cs="Arial"/>
        <w:sz w:val="18"/>
        <w:szCs w:val="18"/>
      </w:rPr>
    </w:pPr>
    <w:r>
      <w:rPr>
        <w:rFonts w:cs="Arial"/>
        <w:sz w:val="18"/>
        <w:szCs w:val="18"/>
      </w:rPr>
      <w:tab/>
      <w:t xml:space="preserve"> </w:t>
    </w:r>
    <w:r>
      <w:rPr>
        <w:rFonts w:cs="Arial"/>
        <w:sz w:val="18"/>
        <w:szCs w:val="18"/>
      </w:rPr>
      <w:tab/>
    </w:r>
    <w:r w:rsidRPr="009948BF">
      <w:rPr>
        <w:rFonts w:cs="Arial"/>
        <w:sz w:val="18"/>
        <w:szCs w:val="18"/>
      </w:rPr>
      <w:t>Č. příkazníka:</w:t>
    </w:r>
  </w:p>
  <w:p w14:paraId="56653EDD" w14:textId="77777777" w:rsidR="009021C5" w:rsidRPr="009948BF" w:rsidRDefault="009021C5" w:rsidP="009021C5">
    <w:pPr>
      <w:pStyle w:val="Zhlav"/>
      <w:tabs>
        <w:tab w:val="left" w:pos="6096"/>
      </w:tabs>
      <w:spacing w:after="0"/>
      <w:rPr>
        <w:rFonts w:cs="Arial"/>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569E25" w14:textId="0F797F86" w:rsidR="00F12268" w:rsidRPr="00AB5E77" w:rsidRDefault="00F12268" w:rsidP="00E6623A">
    <w:pPr>
      <w:pStyle w:val="Zhlav"/>
      <w:spacing w:after="0"/>
      <w:jc w:val="right"/>
      <w:rPr>
        <w:rFonts w:cs="Arial"/>
        <w:szCs w:val="22"/>
      </w:rPr>
    </w:pPr>
    <w:r w:rsidRPr="00AB5E77">
      <w:rPr>
        <w:rFonts w:cs="Arial"/>
        <w:szCs w:val="22"/>
      </w:rPr>
      <w:t>Č</w:t>
    </w:r>
    <w:r w:rsidR="00ED14F2">
      <w:rPr>
        <w:rFonts w:cs="Arial"/>
        <w:szCs w:val="22"/>
      </w:rPr>
      <w:t>.j.</w:t>
    </w:r>
    <w:r w:rsidRPr="00AB5E77">
      <w:rPr>
        <w:rFonts w:cs="Arial"/>
        <w:szCs w:val="22"/>
      </w:rPr>
      <w:t xml:space="preserve"> </w:t>
    </w:r>
    <w:r w:rsidR="00E6623A">
      <w:rPr>
        <w:rFonts w:cs="Arial"/>
        <w:szCs w:val="22"/>
      </w:rPr>
      <w:t>příkazce</w:t>
    </w:r>
    <w:r w:rsidRPr="00AB5E77">
      <w:rPr>
        <w:rFonts w:cs="Arial"/>
        <w:szCs w:val="22"/>
      </w:rPr>
      <w:t>:</w:t>
    </w:r>
  </w:p>
  <w:p w14:paraId="132C4447" w14:textId="26BB468B" w:rsidR="00F12268" w:rsidRPr="00ED14F2" w:rsidRDefault="00F12268" w:rsidP="00E6623A">
    <w:pPr>
      <w:pStyle w:val="Zhlav"/>
      <w:spacing w:after="0"/>
      <w:jc w:val="right"/>
      <w:rPr>
        <w:rFonts w:cs="Arial"/>
        <w:szCs w:val="22"/>
      </w:rPr>
    </w:pPr>
    <w:r w:rsidRPr="00AB5E77">
      <w:rPr>
        <w:rFonts w:cs="Arial"/>
        <w:szCs w:val="22"/>
      </w:rPr>
      <w:t>Č</w:t>
    </w:r>
    <w:r w:rsidR="00E6623A">
      <w:rPr>
        <w:rFonts w:cs="Arial"/>
        <w:szCs w:val="22"/>
      </w:rPr>
      <w:t>.j. příkazníka</w:t>
    </w:r>
    <w:r w:rsidRPr="00AB5E77">
      <w:rPr>
        <w:rFonts w:cs="Arial"/>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32394"/>
    <w:multiLevelType w:val="hybridMultilevel"/>
    <w:tmpl w:val="5BA669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A3531EC"/>
    <w:multiLevelType w:val="hybridMultilevel"/>
    <w:tmpl w:val="5088F4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F7C4AB0"/>
    <w:multiLevelType w:val="hybridMultilevel"/>
    <w:tmpl w:val="5088F4D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FD33A38"/>
    <w:multiLevelType w:val="hybridMultilevel"/>
    <w:tmpl w:val="5088F4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5EB1E90"/>
    <w:multiLevelType w:val="hybridMultilevel"/>
    <w:tmpl w:val="5088F4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69A58D4"/>
    <w:multiLevelType w:val="hybridMultilevel"/>
    <w:tmpl w:val="5088F4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311F88"/>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9F57DDA"/>
    <w:multiLevelType w:val="hybridMultilevel"/>
    <w:tmpl w:val="C628980E"/>
    <w:lvl w:ilvl="0" w:tplc="0405000F">
      <w:start w:val="1"/>
      <w:numFmt w:val="decimal"/>
      <w:lvlText w:val="%1."/>
      <w:lvlJc w:val="left"/>
      <w:pPr>
        <w:ind w:left="357" w:hanging="357"/>
      </w:pPr>
      <w:rPr>
        <w:rFonts w:hint="default"/>
        <w:b w:val="0"/>
        <w:bCs/>
        <w:i w:val="0"/>
        <w:i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CD70ED8"/>
    <w:multiLevelType w:val="hybridMultilevel"/>
    <w:tmpl w:val="DD0A8300"/>
    <w:lvl w:ilvl="0" w:tplc="5E6E200C">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0B86A04"/>
    <w:multiLevelType w:val="hybridMultilevel"/>
    <w:tmpl w:val="F104CC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34243B"/>
    <w:multiLevelType w:val="hybridMultilevel"/>
    <w:tmpl w:val="5088F4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BB3F6F"/>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3EA5F8A"/>
    <w:multiLevelType w:val="hybridMultilevel"/>
    <w:tmpl w:val="FEA6CCBA"/>
    <w:lvl w:ilvl="0" w:tplc="FFFFFFFF">
      <w:start w:val="1"/>
      <w:numFmt w:val="decimal"/>
      <w:lvlText w:val="%1."/>
      <w:lvlJc w:val="left"/>
      <w:pPr>
        <w:ind w:left="720" w:hanging="360"/>
      </w:pPr>
      <w:rPr>
        <w:i w:val="0"/>
        <w:i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4F4352F"/>
    <w:multiLevelType w:val="hybridMultilevel"/>
    <w:tmpl w:val="225ED98E"/>
    <w:lvl w:ilvl="0" w:tplc="0405000F">
      <w:start w:val="1"/>
      <w:numFmt w:val="decimal"/>
      <w:lvlText w:val="%1."/>
      <w:lvlJc w:val="left"/>
      <w:pPr>
        <w:ind w:left="0" w:firstLine="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5565DDE"/>
    <w:multiLevelType w:val="hybridMultilevel"/>
    <w:tmpl w:val="AF30483A"/>
    <w:lvl w:ilvl="0" w:tplc="BAC21494">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71A0D13"/>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2"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3" w15:restartNumberingAfterBreak="0">
    <w:nsid w:val="395C3312"/>
    <w:multiLevelType w:val="hybridMultilevel"/>
    <w:tmpl w:val="F15CEF9E"/>
    <w:lvl w:ilvl="0" w:tplc="04F80A1A">
      <w:start w:val="1"/>
      <w:numFmt w:val="bullet"/>
      <w:lvlText w:val="-"/>
      <w:lvlJc w:val="left"/>
      <w:pPr>
        <w:ind w:left="720" w:hanging="360"/>
      </w:pPr>
      <w:rPr>
        <w:rFonts w:ascii="Calibri" w:eastAsia="Calibri" w:hAnsi="Calibri" w:cs="Times New Roman" w:hint="default"/>
        <w:sz w:val="22"/>
        <w:szCs w:val="22"/>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4" w15:restartNumberingAfterBreak="0">
    <w:nsid w:val="40763A7D"/>
    <w:multiLevelType w:val="hybridMultilevel"/>
    <w:tmpl w:val="5088F4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6" w15:restartNumberingAfterBreak="0">
    <w:nsid w:val="47832DA6"/>
    <w:multiLevelType w:val="hybridMultilevel"/>
    <w:tmpl w:val="B0729634"/>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4EC7691C"/>
    <w:multiLevelType w:val="hybridMultilevel"/>
    <w:tmpl w:val="F12823AA"/>
    <w:lvl w:ilvl="0" w:tplc="8BBAE75C">
      <w:start w:val="1"/>
      <w:numFmt w:val="decimal"/>
      <w:lvlText w:val="%1."/>
      <w:lvlJc w:val="left"/>
      <w:pPr>
        <w:ind w:left="720" w:hanging="360"/>
      </w:pPr>
      <w:rPr>
        <w:i w:val="0"/>
        <w:i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FFB0E05"/>
    <w:multiLevelType w:val="hybridMultilevel"/>
    <w:tmpl w:val="5088F4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30" w15:restartNumberingAfterBreak="0">
    <w:nsid w:val="56BC23F0"/>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32"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E7501CE"/>
    <w:multiLevelType w:val="hybridMultilevel"/>
    <w:tmpl w:val="5088F4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09E6A9D"/>
    <w:multiLevelType w:val="hybridMultilevel"/>
    <w:tmpl w:val="3670F91E"/>
    <w:lvl w:ilvl="0" w:tplc="7944907E">
      <w:start w:val="1"/>
      <w:numFmt w:val="upperRoman"/>
      <w:pStyle w:val="l-L1"/>
      <w:suff w:val="space"/>
      <w:lvlText w:val="Čl. %1."/>
      <w:lvlJc w:val="left"/>
      <w:pPr>
        <w:ind w:left="0" w:firstLine="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13907A0"/>
    <w:multiLevelType w:val="hybridMultilevel"/>
    <w:tmpl w:val="1EF88582"/>
    <w:lvl w:ilvl="0" w:tplc="FFFFFFFF">
      <w:start w:val="1"/>
      <w:numFmt w:val="upperRoman"/>
      <w:suff w:val="space"/>
      <w:lvlText w:val="Čl. %1."/>
      <w:lvlJc w:val="left"/>
      <w:pPr>
        <w:ind w:left="0" w:firstLine="0"/>
      </w:pPr>
      <w:rPr>
        <w:rFonts w:hint="default"/>
      </w:rPr>
    </w:lvl>
    <w:lvl w:ilvl="1" w:tplc="0405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A4B7FA1"/>
    <w:multiLevelType w:val="hybridMultilevel"/>
    <w:tmpl w:val="B0729634"/>
    <w:lvl w:ilvl="0" w:tplc="0405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6AAE6B61"/>
    <w:multiLevelType w:val="hybridMultilevel"/>
    <w:tmpl w:val="4FB68F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39"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0"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16cid:durableId="1766148025">
    <w:abstractNumId w:val="2"/>
  </w:num>
  <w:num w:numId="2" w16cid:durableId="608781713">
    <w:abstractNumId w:val="32"/>
  </w:num>
  <w:num w:numId="3" w16cid:durableId="24060842">
    <w:abstractNumId w:val="40"/>
  </w:num>
  <w:num w:numId="4" w16cid:durableId="1897232041">
    <w:abstractNumId w:val="14"/>
  </w:num>
  <w:num w:numId="5" w16cid:durableId="1006440845">
    <w:abstractNumId w:val="12"/>
  </w:num>
  <w:num w:numId="6" w16cid:durableId="103772802">
    <w:abstractNumId w:val="10"/>
  </w:num>
  <w:num w:numId="7" w16cid:durableId="163592768">
    <w:abstractNumId w:val="16"/>
  </w:num>
  <w:num w:numId="8" w16cid:durableId="1006519598">
    <w:abstractNumId w:val="25"/>
  </w:num>
  <w:num w:numId="9" w16cid:durableId="1049307108">
    <w:abstractNumId w:val="21"/>
  </w:num>
  <w:num w:numId="10" w16cid:durableId="1623151428">
    <w:abstractNumId w:val="29"/>
  </w:num>
  <w:num w:numId="11" w16cid:durableId="2018117892">
    <w:abstractNumId w:val="38"/>
  </w:num>
  <w:num w:numId="12" w16cid:durableId="1382512219">
    <w:abstractNumId w:val="31"/>
  </w:num>
  <w:num w:numId="13" w16cid:durableId="1454443523">
    <w:abstractNumId w:val="39"/>
  </w:num>
  <w:num w:numId="14" w16cid:durableId="1145898263">
    <w:abstractNumId w:val="22"/>
  </w:num>
  <w:num w:numId="15" w16cid:durableId="1565599501">
    <w:abstractNumId w:val="34"/>
  </w:num>
  <w:num w:numId="16" w16cid:durableId="980886353">
    <w:abstractNumId w:val="35"/>
  </w:num>
  <w:num w:numId="17" w16cid:durableId="1377701237">
    <w:abstractNumId w:val="0"/>
  </w:num>
  <w:num w:numId="18" w16cid:durableId="447968930">
    <w:abstractNumId w:val="37"/>
  </w:num>
  <w:num w:numId="19" w16cid:durableId="468208630">
    <w:abstractNumId w:val="24"/>
  </w:num>
  <w:num w:numId="20" w16cid:durableId="1992244729">
    <w:abstractNumId w:val="19"/>
  </w:num>
  <w:num w:numId="21" w16cid:durableId="254676500">
    <w:abstractNumId w:val="36"/>
  </w:num>
  <w:num w:numId="22" w16cid:durableId="760102161">
    <w:abstractNumId w:val="5"/>
  </w:num>
  <w:num w:numId="23" w16cid:durableId="819155008">
    <w:abstractNumId w:val="4"/>
  </w:num>
  <w:num w:numId="24" w16cid:durableId="1725833215">
    <w:abstractNumId w:val="33"/>
  </w:num>
  <w:num w:numId="25" w16cid:durableId="1959605485">
    <w:abstractNumId w:val="1"/>
  </w:num>
  <w:num w:numId="26" w16cid:durableId="799954524">
    <w:abstractNumId w:val="27"/>
  </w:num>
  <w:num w:numId="27" w16cid:durableId="2137990419">
    <w:abstractNumId w:val="18"/>
  </w:num>
  <w:num w:numId="28" w16cid:durableId="1958179868">
    <w:abstractNumId w:val="11"/>
  </w:num>
  <w:num w:numId="29" w16cid:durableId="512494797">
    <w:abstractNumId w:val="13"/>
  </w:num>
  <w:num w:numId="30" w16cid:durableId="1954247523">
    <w:abstractNumId w:val="6"/>
  </w:num>
  <w:num w:numId="31" w16cid:durableId="278026364">
    <w:abstractNumId w:val="28"/>
  </w:num>
  <w:num w:numId="32" w16cid:durableId="2054377998">
    <w:abstractNumId w:val="3"/>
  </w:num>
  <w:num w:numId="33" w16cid:durableId="484978548">
    <w:abstractNumId w:val="9"/>
  </w:num>
  <w:num w:numId="34" w16cid:durableId="912424919">
    <w:abstractNumId w:val="15"/>
  </w:num>
  <w:num w:numId="35" w16cid:durableId="805044374">
    <w:abstractNumId w:val="30"/>
  </w:num>
  <w:num w:numId="36" w16cid:durableId="284967433">
    <w:abstractNumId w:val="7"/>
  </w:num>
  <w:num w:numId="37" w16cid:durableId="1058672953">
    <w:abstractNumId w:val="20"/>
  </w:num>
  <w:num w:numId="38" w16cid:durableId="665014298">
    <w:abstractNumId w:val="8"/>
  </w:num>
  <w:num w:numId="39" w16cid:durableId="1914509064">
    <w:abstractNumId w:val="17"/>
  </w:num>
  <w:num w:numId="40" w16cid:durableId="1112017003">
    <w:abstractNumId w:val="23"/>
  </w:num>
  <w:num w:numId="41" w16cid:durableId="1978489685">
    <w:abstractNumId w:val="26"/>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urýšková Veronika Ing.">
    <w15:presenceInfo w15:providerId="AD" w15:userId="S::v.buryskova@spucr.cz::50e44539-82ba-4545-bde9-3bbc195a55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06592"/>
    <w:rsid w:val="00011CCF"/>
    <w:rsid w:val="000147A3"/>
    <w:rsid w:val="000173B2"/>
    <w:rsid w:val="00020B7F"/>
    <w:rsid w:val="00020E7B"/>
    <w:rsid w:val="00021761"/>
    <w:rsid w:val="00021E94"/>
    <w:rsid w:val="0002583F"/>
    <w:rsid w:val="00027296"/>
    <w:rsid w:val="000340F5"/>
    <w:rsid w:val="0003CE56"/>
    <w:rsid w:val="000459D8"/>
    <w:rsid w:val="00047047"/>
    <w:rsid w:val="00053E0D"/>
    <w:rsid w:val="00055216"/>
    <w:rsid w:val="0006082E"/>
    <w:rsid w:val="00060AD2"/>
    <w:rsid w:val="000717D3"/>
    <w:rsid w:val="000723B1"/>
    <w:rsid w:val="00073070"/>
    <w:rsid w:val="000744D6"/>
    <w:rsid w:val="00074AF2"/>
    <w:rsid w:val="000845BA"/>
    <w:rsid w:val="00085D07"/>
    <w:rsid w:val="00090F10"/>
    <w:rsid w:val="00095FD1"/>
    <w:rsid w:val="000961A1"/>
    <w:rsid w:val="000A636B"/>
    <w:rsid w:val="000A66B9"/>
    <w:rsid w:val="000B14A4"/>
    <w:rsid w:val="000B50FE"/>
    <w:rsid w:val="000C09FF"/>
    <w:rsid w:val="000C13D3"/>
    <w:rsid w:val="000C336B"/>
    <w:rsid w:val="000C53C5"/>
    <w:rsid w:val="000C60E2"/>
    <w:rsid w:val="000D0B77"/>
    <w:rsid w:val="000D1CF6"/>
    <w:rsid w:val="000D269F"/>
    <w:rsid w:val="000D5BEB"/>
    <w:rsid w:val="000D6871"/>
    <w:rsid w:val="000F35BC"/>
    <w:rsid w:val="000F4128"/>
    <w:rsid w:val="000F5AA6"/>
    <w:rsid w:val="000F5EBD"/>
    <w:rsid w:val="000F6E5C"/>
    <w:rsid w:val="000F78C4"/>
    <w:rsid w:val="000F7EC9"/>
    <w:rsid w:val="001132C5"/>
    <w:rsid w:val="00113E3C"/>
    <w:rsid w:val="00114BC6"/>
    <w:rsid w:val="00115E79"/>
    <w:rsid w:val="001176E9"/>
    <w:rsid w:val="0012097A"/>
    <w:rsid w:val="00122B7B"/>
    <w:rsid w:val="00122FA3"/>
    <w:rsid w:val="0012440B"/>
    <w:rsid w:val="00126D4D"/>
    <w:rsid w:val="00127581"/>
    <w:rsid w:val="00132779"/>
    <w:rsid w:val="00132907"/>
    <w:rsid w:val="00140327"/>
    <w:rsid w:val="00140E04"/>
    <w:rsid w:val="0014109C"/>
    <w:rsid w:val="00145815"/>
    <w:rsid w:val="00147791"/>
    <w:rsid w:val="00152CB4"/>
    <w:rsid w:val="00152DB7"/>
    <w:rsid w:val="00153C24"/>
    <w:rsid w:val="00156400"/>
    <w:rsid w:val="00163623"/>
    <w:rsid w:val="00165A6A"/>
    <w:rsid w:val="0016642A"/>
    <w:rsid w:val="00171D5F"/>
    <w:rsid w:val="00172F6A"/>
    <w:rsid w:val="00174DF9"/>
    <w:rsid w:val="00181B49"/>
    <w:rsid w:val="00183D7E"/>
    <w:rsid w:val="001851C8"/>
    <w:rsid w:val="00185973"/>
    <w:rsid w:val="00187A92"/>
    <w:rsid w:val="00192378"/>
    <w:rsid w:val="00195863"/>
    <w:rsid w:val="001A00E8"/>
    <w:rsid w:val="001A107A"/>
    <w:rsid w:val="001A2707"/>
    <w:rsid w:val="001A3543"/>
    <w:rsid w:val="001A3AEC"/>
    <w:rsid w:val="001A7A91"/>
    <w:rsid w:val="001B2B90"/>
    <w:rsid w:val="001B35BF"/>
    <w:rsid w:val="001C21DD"/>
    <w:rsid w:val="001D5281"/>
    <w:rsid w:val="001D6346"/>
    <w:rsid w:val="001D76E5"/>
    <w:rsid w:val="001D7A68"/>
    <w:rsid w:val="001E1CC6"/>
    <w:rsid w:val="001E683E"/>
    <w:rsid w:val="001F3AAD"/>
    <w:rsid w:val="00201419"/>
    <w:rsid w:val="00204319"/>
    <w:rsid w:val="00206DB7"/>
    <w:rsid w:val="00207D92"/>
    <w:rsid w:val="00210DA5"/>
    <w:rsid w:val="00210FE4"/>
    <w:rsid w:val="00211D36"/>
    <w:rsid w:val="00212DC7"/>
    <w:rsid w:val="00224EC3"/>
    <w:rsid w:val="00226FBE"/>
    <w:rsid w:val="00236DD9"/>
    <w:rsid w:val="00240148"/>
    <w:rsid w:val="002404F4"/>
    <w:rsid w:val="002450C2"/>
    <w:rsid w:val="00245494"/>
    <w:rsid w:val="00250DBB"/>
    <w:rsid w:val="00251720"/>
    <w:rsid w:val="00257538"/>
    <w:rsid w:val="00261C79"/>
    <w:rsid w:val="00265D96"/>
    <w:rsid w:val="0027304F"/>
    <w:rsid w:val="00276070"/>
    <w:rsid w:val="00281445"/>
    <w:rsid w:val="00281608"/>
    <w:rsid w:val="002834E7"/>
    <w:rsid w:val="002843A0"/>
    <w:rsid w:val="0028610D"/>
    <w:rsid w:val="00287E17"/>
    <w:rsid w:val="00287FE5"/>
    <w:rsid w:val="00291408"/>
    <w:rsid w:val="002915A3"/>
    <w:rsid w:val="002937C9"/>
    <w:rsid w:val="002950F6"/>
    <w:rsid w:val="002A7222"/>
    <w:rsid w:val="002B3FA4"/>
    <w:rsid w:val="002B7980"/>
    <w:rsid w:val="002C0EB4"/>
    <w:rsid w:val="002C1066"/>
    <w:rsid w:val="002C6AC8"/>
    <w:rsid w:val="002C7321"/>
    <w:rsid w:val="002D2E9C"/>
    <w:rsid w:val="002D3C9B"/>
    <w:rsid w:val="002D4C34"/>
    <w:rsid w:val="002D5D02"/>
    <w:rsid w:val="002D72F5"/>
    <w:rsid w:val="002E2A71"/>
    <w:rsid w:val="002E660A"/>
    <w:rsid w:val="002E7219"/>
    <w:rsid w:val="002F277D"/>
    <w:rsid w:val="002F4B53"/>
    <w:rsid w:val="002F4BB9"/>
    <w:rsid w:val="002F7B18"/>
    <w:rsid w:val="00304AFF"/>
    <w:rsid w:val="00304E02"/>
    <w:rsid w:val="003122CD"/>
    <w:rsid w:val="00312352"/>
    <w:rsid w:val="00313FD3"/>
    <w:rsid w:val="003162F4"/>
    <w:rsid w:val="00321A56"/>
    <w:rsid w:val="0032708A"/>
    <w:rsid w:val="00327908"/>
    <w:rsid w:val="00336995"/>
    <w:rsid w:val="00340364"/>
    <w:rsid w:val="00345E6E"/>
    <w:rsid w:val="003464CD"/>
    <w:rsid w:val="00351244"/>
    <w:rsid w:val="0035592D"/>
    <w:rsid w:val="00363645"/>
    <w:rsid w:val="00366AC3"/>
    <w:rsid w:val="003705AB"/>
    <w:rsid w:val="00372347"/>
    <w:rsid w:val="00377B67"/>
    <w:rsid w:val="003817C9"/>
    <w:rsid w:val="003874AE"/>
    <w:rsid w:val="00393492"/>
    <w:rsid w:val="00395582"/>
    <w:rsid w:val="00396BFB"/>
    <w:rsid w:val="003A77A0"/>
    <w:rsid w:val="003B090C"/>
    <w:rsid w:val="003B0B12"/>
    <w:rsid w:val="003B285B"/>
    <w:rsid w:val="003B2FA1"/>
    <w:rsid w:val="003B42D2"/>
    <w:rsid w:val="003B7525"/>
    <w:rsid w:val="003B7737"/>
    <w:rsid w:val="003C19DE"/>
    <w:rsid w:val="003C1ACA"/>
    <w:rsid w:val="003C3E09"/>
    <w:rsid w:val="003C4754"/>
    <w:rsid w:val="003C5182"/>
    <w:rsid w:val="003C75BD"/>
    <w:rsid w:val="003D1AF3"/>
    <w:rsid w:val="003D2A4B"/>
    <w:rsid w:val="003D2FE3"/>
    <w:rsid w:val="003D4452"/>
    <w:rsid w:val="003D7BFB"/>
    <w:rsid w:val="003E4A71"/>
    <w:rsid w:val="003E7393"/>
    <w:rsid w:val="003F6474"/>
    <w:rsid w:val="003F6DF1"/>
    <w:rsid w:val="00414396"/>
    <w:rsid w:val="0042691B"/>
    <w:rsid w:val="00431933"/>
    <w:rsid w:val="004342DF"/>
    <w:rsid w:val="00450C7A"/>
    <w:rsid w:val="0045287D"/>
    <w:rsid w:val="004533CD"/>
    <w:rsid w:val="00460DB3"/>
    <w:rsid w:val="00462B48"/>
    <w:rsid w:val="00463A15"/>
    <w:rsid w:val="00465F9A"/>
    <w:rsid w:val="00466D89"/>
    <w:rsid w:val="00467CFD"/>
    <w:rsid w:val="004733E4"/>
    <w:rsid w:val="00480C56"/>
    <w:rsid w:val="00485F83"/>
    <w:rsid w:val="00486ACE"/>
    <w:rsid w:val="00490719"/>
    <w:rsid w:val="00492142"/>
    <w:rsid w:val="00494C78"/>
    <w:rsid w:val="004959C7"/>
    <w:rsid w:val="004969E7"/>
    <w:rsid w:val="004B0001"/>
    <w:rsid w:val="004B0FAE"/>
    <w:rsid w:val="004B1B4C"/>
    <w:rsid w:val="004B34EB"/>
    <w:rsid w:val="004B5FCE"/>
    <w:rsid w:val="004C03F8"/>
    <w:rsid w:val="004C11CC"/>
    <w:rsid w:val="004D0A9D"/>
    <w:rsid w:val="004D0BFE"/>
    <w:rsid w:val="004D0D0D"/>
    <w:rsid w:val="004D25E0"/>
    <w:rsid w:val="004D2B84"/>
    <w:rsid w:val="004D4AAE"/>
    <w:rsid w:val="004D7353"/>
    <w:rsid w:val="004E22D9"/>
    <w:rsid w:val="004E32FA"/>
    <w:rsid w:val="004E691A"/>
    <w:rsid w:val="004E6F21"/>
    <w:rsid w:val="004E709A"/>
    <w:rsid w:val="004F3772"/>
    <w:rsid w:val="004F3EDA"/>
    <w:rsid w:val="004F74A7"/>
    <w:rsid w:val="004F7DF9"/>
    <w:rsid w:val="00511799"/>
    <w:rsid w:val="00514034"/>
    <w:rsid w:val="00514A75"/>
    <w:rsid w:val="00517158"/>
    <w:rsid w:val="0052100E"/>
    <w:rsid w:val="0052166D"/>
    <w:rsid w:val="005239BF"/>
    <w:rsid w:val="00523F62"/>
    <w:rsid w:val="00524131"/>
    <w:rsid w:val="00524A62"/>
    <w:rsid w:val="00527D7D"/>
    <w:rsid w:val="00531D25"/>
    <w:rsid w:val="00532AF6"/>
    <w:rsid w:val="00542CA3"/>
    <w:rsid w:val="00544F1E"/>
    <w:rsid w:val="00556660"/>
    <w:rsid w:val="00557B4E"/>
    <w:rsid w:val="00560397"/>
    <w:rsid w:val="005607C3"/>
    <w:rsid w:val="00560E41"/>
    <w:rsid w:val="0056118D"/>
    <w:rsid w:val="005642D6"/>
    <w:rsid w:val="0056534C"/>
    <w:rsid w:val="0057161A"/>
    <w:rsid w:val="005759B2"/>
    <w:rsid w:val="0057630B"/>
    <w:rsid w:val="0058230F"/>
    <w:rsid w:val="00582BCE"/>
    <w:rsid w:val="005832C4"/>
    <w:rsid w:val="005837AC"/>
    <w:rsid w:val="00585E82"/>
    <w:rsid w:val="00585F0F"/>
    <w:rsid w:val="00587230"/>
    <w:rsid w:val="0059084D"/>
    <w:rsid w:val="00592C21"/>
    <w:rsid w:val="005954FC"/>
    <w:rsid w:val="005A0B22"/>
    <w:rsid w:val="005A1D18"/>
    <w:rsid w:val="005A378C"/>
    <w:rsid w:val="005A42E7"/>
    <w:rsid w:val="005A62DD"/>
    <w:rsid w:val="005A6AB3"/>
    <w:rsid w:val="005B00EF"/>
    <w:rsid w:val="005C0B3B"/>
    <w:rsid w:val="005C3756"/>
    <w:rsid w:val="005C6F64"/>
    <w:rsid w:val="005D1993"/>
    <w:rsid w:val="005D4EE4"/>
    <w:rsid w:val="005E36EE"/>
    <w:rsid w:val="005E3710"/>
    <w:rsid w:val="005E4431"/>
    <w:rsid w:val="005E6897"/>
    <w:rsid w:val="0060207B"/>
    <w:rsid w:val="006050C3"/>
    <w:rsid w:val="00605C45"/>
    <w:rsid w:val="00612503"/>
    <w:rsid w:val="0061253B"/>
    <w:rsid w:val="00613531"/>
    <w:rsid w:val="00620D85"/>
    <w:rsid w:val="00635C83"/>
    <w:rsid w:val="00636571"/>
    <w:rsid w:val="006419E9"/>
    <w:rsid w:val="00644655"/>
    <w:rsid w:val="00645345"/>
    <w:rsid w:val="00646575"/>
    <w:rsid w:val="00647625"/>
    <w:rsid w:val="00651D15"/>
    <w:rsid w:val="006525B4"/>
    <w:rsid w:val="0066453C"/>
    <w:rsid w:val="00667832"/>
    <w:rsid w:val="006713F5"/>
    <w:rsid w:val="00674DD2"/>
    <w:rsid w:val="006756E9"/>
    <w:rsid w:val="00676B88"/>
    <w:rsid w:val="00685819"/>
    <w:rsid w:val="00687E02"/>
    <w:rsid w:val="0069099C"/>
    <w:rsid w:val="00691542"/>
    <w:rsid w:val="006A7A57"/>
    <w:rsid w:val="006B2005"/>
    <w:rsid w:val="006B399C"/>
    <w:rsid w:val="006C22CD"/>
    <w:rsid w:val="006D259F"/>
    <w:rsid w:val="006D419C"/>
    <w:rsid w:val="006D441A"/>
    <w:rsid w:val="006D5EB6"/>
    <w:rsid w:val="006E0966"/>
    <w:rsid w:val="006E2DE8"/>
    <w:rsid w:val="006E47AC"/>
    <w:rsid w:val="006E4AA3"/>
    <w:rsid w:val="006E4E38"/>
    <w:rsid w:val="006E70F4"/>
    <w:rsid w:val="006E7BC7"/>
    <w:rsid w:val="006F2941"/>
    <w:rsid w:val="006F3538"/>
    <w:rsid w:val="006F58D8"/>
    <w:rsid w:val="007009D2"/>
    <w:rsid w:val="0070612A"/>
    <w:rsid w:val="0070672A"/>
    <w:rsid w:val="00710837"/>
    <w:rsid w:val="00711A6A"/>
    <w:rsid w:val="00722A7E"/>
    <w:rsid w:val="0073129E"/>
    <w:rsid w:val="007330F2"/>
    <w:rsid w:val="00734660"/>
    <w:rsid w:val="00742583"/>
    <w:rsid w:val="00743647"/>
    <w:rsid w:val="007501F8"/>
    <w:rsid w:val="00756206"/>
    <w:rsid w:val="00756A9B"/>
    <w:rsid w:val="00756BA0"/>
    <w:rsid w:val="00764B9B"/>
    <w:rsid w:val="00766487"/>
    <w:rsid w:val="0077221F"/>
    <w:rsid w:val="0077393E"/>
    <w:rsid w:val="00774C26"/>
    <w:rsid w:val="007800BF"/>
    <w:rsid w:val="00782A7A"/>
    <w:rsid w:val="0078300A"/>
    <w:rsid w:val="00784DB4"/>
    <w:rsid w:val="0079200E"/>
    <w:rsid w:val="007921C7"/>
    <w:rsid w:val="00793B9B"/>
    <w:rsid w:val="007974A6"/>
    <w:rsid w:val="007A0A80"/>
    <w:rsid w:val="007A50E6"/>
    <w:rsid w:val="007A573C"/>
    <w:rsid w:val="007B4C64"/>
    <w:rsid w:val="007C1DEF"/>
    <w:rsid w:val="007C6BF3"/>
    <w:rsid w:val="007D0F47"/>
    <w:rsid w:val="007D0F7B"/>
    <w:rsid w:val="007D4115"/>
    <w:rsid w:val="007E394E"/>
    <w:rsid w:val="007E5184"/>
    <w:rsid w:val="007E6DDC"/>
    <w:rsid w:val="00801C81"/>
    <w:rsid w:val="00802B23"/>
    <w:rsid w:val="00803B5D"/>
    <w:rsid w:val="008135C9"/>
    <w:rsid w:val="0081548B"/>
    <w:rsid w:val="00815857"/>
    <w:rsid w:val="00817E4D"/>
    <w:rsid w:val="008215BA"/>
    <w:rsid w:val="00827500"/>
    <w:rsid w:val="00831E97"/>
    <w:rsid w:val="008328BB"/>
    <w:rsid w:val="00832B62"/>
    <w:rsid w:val="00833FF2"/>
    <w:rsid w:val="0083660C"/>
    <w:rsid w:val="00840645"/>
    <w:rsid w:val="008462A5"/>
    <w:rsid w:val="00851494"/>
    <w:rsid w:val="0085245C"/>
    <w:rsid w:val="008528C3"/>
    <w:rsid w:val="00853C3D"/>
    <w:rsid w:val="00853D35"/>
    <w:rsid w:val="00856326"/>
    <w:rsid w:val="00857CEE"/>
    <w:rsid w:val="008606A0"/>
    <w:rsid w:val="008633FF"/>
    <w:rsid w:val="0086469A"/>
    <w:rsid w:val="00864FA3"/>
    <w:rsid w:val="00866F64"/>
    <w:rsid w:val="0087211B"/>
    <w:rsid w:val="00872156"/>
    <w:rsid w:val="0087330C"/>
    <w:rsid w:val="00874DA4"/>
    <w:rsid w:val="00876156"/>
    <w:rsid w:val="008776AC"/>
    <w:rsid w:val="00882825"/>
    <w:rsid w:val="00884F5F"/>
    <w:rsid w:val="00886153"/>
    <w:rsid w:val="00894233"/>
    <w:rsid w:val="008A0637"/>
    <w:rsid w:val="008A0D73"/>
    <w:rsid w:val="008A610F"/>
    <w:rsid w:val="008A7ED1"/>
    <w:rsid w:val="008B077E"/>
    <w:rsid w:val="008B1CBF"/>
    <w:rsid w:val="008B2E13"/>
    <w:rsid w:val="008B64C6"/>
    <w:rsid w:val="008C2BDB"/>
    <w:rsid w:val="008C6B82"/>
    <w:rsid w:val="008C7D5D"/>
    <w:rsid w:val="008D481C"/>
    <w:rsid w:val="008E0E6A"/>
    <w:rsid w:val="008E4EF3"/>
    <w:rsid w:val="008F1EE1"/>
    <w:rsid w:val="008F712D"/>
    <w:rsid w:val="008F7999"/>
    <w:rsid w:val="009015C6"/>
    <w:rsid w:val="00901693"/>
    <w:rsid w:val="009021C5"/>
    <w:rsid w:val="00911389"/>
    <w:rsid w:val="00911834"/>
    <w:rsid w:val="00912085"/>
    <w:rsid w:val="00912AC3"/>
    <w:rsid w:val="00917006"/>
    <w:rsid w:val="009263EB"/>
    <w:rsid w:val="00933106"/>
    <w:rsid w:val="009340E3"/>
    <w:rsid w:val="00935DBE"/>
    <w:rsid w:val="0093609D"/>
    <w:rsid w:val="0093689C"/>
    <w:rsid w:val="00941DE9"/>
    <w:rsid w:val="00942EC4"/>
    <w:rsid w:val="00942EEA"/>
    <w:rsid w:val="0094504C"/>
    <w:rsid w:val="00945748"/>
    <w:rsid w:val="0096051C"/>
    <w:rsid w:val="00961CCA"/>
    <w:rsid w:val="00965CD3"/>
    <w:rsid w:val="0096683C"/>
    <w:rsid w:val="00971E90"/>
    <w:rsid w:val="00972E73"/>
    <w:rsid w:val="00982EA7"/>
    <w:rsid w:val="00996684"/>
    <w:rsid w:val="009A26DB"/>
    <w:rsid w:val="009A4674"/>
    <w:rsid w:val="009A7163"/>
    <w:rsid w:val="009B5FBA"/>
    <w:rsid w:val="009B7172"/>
    <w:rsid w:val="009C0F13"/>
    <w:rsid w:val="009C609A"/>
    <w:rsid w:val="009C7D52"/>
    <w:rsid w:val="009D0CA1"/>
    <w:rsid w:val="009D5253"/>
    <w:rsid w:val="009E2D60"/>
    <w:rsid w:val="009E3638"/>
    <w:rsid w:val="009E5ABA"/>
    <w:rsid w:val="009F02EA"/>
    <w:rsid w:val="009F4FCB"/>
    <w:rsid w:val="00A015C9"/>
    <w:rsid w:val="00A02793"/>
    <w:rsid w:val="00A05DED"/>
    <w:rsid w:val="00A07770"/>
    <w:rsid w:val="00A1107A"/>
    <w:rsid w:val="00A122B8"/>
    <w:rsid w:val="00A15366"/>
    <w:rsid w:val="00A25536"/>
    <w:rsid w:val="00A25BE6"/>
    <w:rsid w:val="00A25E22"/>
    <w:rsid w:val="00A27395"/>
    <w:rsid w:val="00A3138A"/>
    <w:rsid w:val="00A3207B"/>
    <w:rsid w:val="00A361DB"/>
    <w:rsid w:val="00A365C1"/>
    <w:rsid w:val="00A3725D"/>
    <w:rsid w:val="00A3772B"/>
    <w:rsid w:val="00A4503D"/>
    <w:rsid w:val="00A4561D"/>
    <w:rsid w:val="00A555DA"/>
    <w:rsid w:val="00A563AA"/>
    <w:rsid w:val="00A56B8B"/>
    <w:rsid w:val="00A57A34"/>
    <w:rsid w:val="00A6422B"/>
    <w:rsid w:val="00A64797"/>
    <w:rsid w:val="00A66EA8"/>
    <w:rsid w:val="00A678B3"/>
    <w:rsid w:val="00A75C3F"/>
    <w:rsid w:val="00A83490"/>
    <w:rsid w:val="00A845E6"/>
    <w:rsid w:val="00A90795"/>
    <w:rsid w:val="00A918C1"/>
    <w:rsid w:val="00A9284A"/>
    <w:rsid w:val="00A92A21"/>
    <w:rsid w:val="00AA1709"/>
    <w:rsid w:val="00AA27DC"/>
    <w:rsid w:val="00AA526E"/>
    <w:rsid w:val="00AA6062"/>
    <w:rsid w:val="00AA68F1"/>
    <w:rsid w:val="00AA7266"/>
    <w:rsid w:val="00AB54A1"/>
    <w:rsid w:val="00AB5E77"/>
    <w:rsid w:val="00AB6E5A"/>
    <w:rsid w:val="00AC1BA8"/>
    <w:rsid w:val="00AC5F1F"/>
    <w:rsid w:val="00AD046D"/>
    <w:rsid w:val="00AD191B"/>
    <w:rsid w:val="00AD2E24"/>
    <w:rsid w:val="00AD3EE8"/>
    <w:rsid w:val="00AD52F8"/>
    <w:rsid w:val="00AE080E"/>
    <w:rsid w:val="00AE39F5"/>
    <w:rsid w:val="00B014CC"/>
    <w:rsid w:val="00B020BD"/>
    <w:rsid w:val="00B03F09"/>
    <w:rsid w:val="00B05B5C"/>
    <w:rsid w:val="00B10BC7"/>
    <w:rsid w:val="00B11681"/>
    <w:rsid w:val="00B14953"/>
    <w:rsid w:val="00B1525F"/>
    <w:rsid w:val="00B20528"/>
    <w:rsid w:val="00B213A4"/>
    <w:rsid w:val="00B216B2"/>
    <w:rsid w:val="00B221C5"/>
    <w:rsid w:val="00B254EB"/>
    <w:rsid w:val="00B2770D"/>
    <w:rsid w:val="00B320A4"/>
    <w:rsid w:val="00B37395"/>
    <w:rsid w:val="00B42720"/>
    <w:rsid w:val="00B5063A"/>
    <w:rsid w:val="00B57BB9"/>
    <w:rsid w:val="00B617E8"/>
    <w:rsid w:val="00B648C5"/>
    <w:rsid w:val="00B66BA3"/>
    <w:rsid w:val="00B679FC"/>
    <w:rsid w:val="00B70F39"/>
    <w:rsid w:val="00B71303"/>
    <w:rsid w:val="00B7148B"/>
    <w:rsid w:val="00B7541E"/>
    <w:rsid w:val="00B75C5C"/>
    <w:rsid w:val="00B7689F"/>
    <w:rsid w:val="00B81AA9"/>
    <w:rsid w:val="00B824B3"/>
    <w:rsid w:val="00B85B18"/>
    <w:rsid w:val="00B877A1"/>
    <w:rsid w:val="00B87A18"/>
    <w:rsid w:val="00BA2525"/>
    <w:rsid w:val="00BA46F6"/>
    <w:rsid w:val="00BB23D1"/>
    <w:rsid w:val="00BB2E75"/>
    <w:rsid w:val="00BC0321"/>
    <w:rsid w:val="00BC44A4"/>
    <w:rsid w:val="00BC69CD"/>
    <w:rsid w:val="00BC74A3"/>
    <w:rsid w:val="00BD1932"/>
    <w:rsid w:val="00BD1A1E"/>
    <w:rsid w:val="00BD24EE"/>
    <w:rsid w:val="00BD2ACB"/>
    <w:rsid w:val="00BD52F9"/>
    <w:rsid w:val="00BD5F98"/>
    <w:rsid w:val="00BE2C39"/>
    <w:rsid w:val="00BE4048"/>
    <w:rsid w:val="00BE4527"/>
    <w:rsid w:val="00BE6177"/>
    <w:rsid w:val="00BE6742"/>
    <w:rsid w:val="00BE6790"/>
    <w:rsid w:val="00BE6ABF"/>
    <w:rsid w:val="00BF0B65"/>
    <w:rsid w:val="00BF62E1"/>
    <w:rsid w:val="00BF6C7F"/>
    <w:rsid w:val="00C03D79"/>
    <w:rsid w:val="00C03EF2"/>
    <w:rsid w:val="00C06216"/>
    <w:rsid w:val="00C16D8B"/>
    <w:rsid w:val="00C17FC5"/>
    <w:rsid w:val="00C33ADA"/>
    <w:rsid w:val="00C34897"/>
    <w:rsid w:val="00C3498D"/>
    <w:rsid w:val="00C40798"/>
    <w:rsid w:val="00C45562"/>
    <w:rsid w:val="00C46ED1"/>
    <w:rsid w:val="00C53F94"/>
    <w:rsid w:val="00C5474B"/>
    <w:rsid w:val="00C56067"/>
    <w:rsid w:val="00C63EF0"/>
    <w:rsid w:val="00C64751"/>
    <w:rsid w:val="00C703E1"/>
    <w:rsid w:val="00C72B11"/>
    <w:rsid w:val="00C7556B"/>
    <w:rsid w:val="00C81135"/>
    <w:rsid w:val="00C82269"/>
    <w:rsid w:val="00C85DBD"/>
    <w:rsid w:val="00C85DD3"/>
    <w:rsid w:val="00C87AD7"/>
    <w:rsid w:val="00C91072"/>
    <w:rsid w:val="00CA368D"/>
    <w:rsid w:val="00CB2299"/>
    <w:rsid w:val="00CB478C"/>
    <w:rsid w:val="00CB4CF4"/>
    <w:rsid w:val="00CC35C5"/>
    <w:rsid w:val="00CC638F"/>
    <w:rsid w:val="00CD12F3"/>
    <w:rsid w:val="00CD5542"/>
    <w:rsid w:val="00CF194B"/>
    <w:rsid w:val="00CF41B2"/>
    <w:rsid w:val="00CF6B41"/>
    <w:rsid w:val="00D027E1"/>
    <w:rsid w:val="00D145AC"/>
    <w:rsid w:val="00D1713E"/>
    <w:rsid w:val="00D21765"/>
    <w:rsid w:val="00D42F4C"/>
    <w:rsid w:val="00D469C3"/>
    <w:rsid w:val="00D50EBF"/>
    <w:rsid w:val="00D541C3"/>
    <w:rsid w:val="00D652F0"/>
    <w:rsid w:val="00D65814"/>
    <w:rsid w:val="00D7072D"/>
    <w:rsid w:val="00D7237F"/>
    <w:rsid w:val="00D73D3D"/>
    <w:rsid w:val="00D75113"/>
    <w:rsid w:val="00D75C82"/>
    <w:rsid w:val="00D75DD1"/>
    <w:rsid w:val="00D76E69"/>
    <w:rsid w:val="00D86619"/>
    <w:rsid w:val="00D900C7"/>
    <w:rsid w:val="00D951E2"/>
    <w:rsid w:val="00D9525D"/>
    <w:rsid w:val="00D96BDA"/>
    <w:rsid w:val="00D96DAB"/>
    <w:rsid w:val="00DA0669"/>
    <w:rsid w:val="00DB1F38"/>
    <w:rsid w:val="00DB2D22"/>
    <w:rsid w:val="00DB5184"/>
    <w:rsid w:val="00DB6544"/>
    <w:rsid w:val="00DC495A"/>
    <w:rsid w:val="00DC5190"/>
    <w:rsid w:val="00DD36B6"/>
    <w:rsid w:val="00DD7090"/>
    <w:rsid w:val="00DE290D"/>
    <w:rsid w:val="00DE3E70"/>
    <w:rsid w:val="00DF097D"/>
    <w:rsid w:val="00DF0FD4"/>
    <w:rsid w:val="00DF68AF"/>
    <w:rsid w:val="00E00394"/>
    <w:rsid w:val="00E01617"/>
    <w:rsid w:val="00E03BE7"/>
    <w:rsid w:val="00E2228A"/>
    <w:rsid w:val="00E25ED8"/>
    <w:rsid w:val="00E272FD"/>
    <w:rsid w:val="00E27C76"/>
    <w:rsid w:val="00E30AF7"/>
    <w:rsid w:val="00E30C88"/>
    <w:rsid w:val="00E32318"/>
    <w:rsid w:val="00E40CA0"/>
    <w:rsid w:val="00E40E25"/>
    <w:rsid w:val="00E468F4"/>
    <w:rsid w:val="00E5106E"/>
    <w:rsid w:val="00E56735"/>
    <w:rsid w:val="00E56FB4"/>
    <w:rsid w:val="00E65158"/>
    <w:rsid w:val="00E6623A"/>
    <w:rsid w:val="00E67F11"/>
    <w:rsid w:val="00E74C2B"/>
    <w:rsid w:val="00E7685D"/>
    <w:rsid w:val="00E809D9"/>
    <w:rsid w:val="00E91552"/>
    <w:rsid w:val="00E953AF"/>
    <w:rsid w:val="00E973AC"/>
    <w:rsid w:val="00EA20E8"/>
    <w:rsid w:val="00EA5ACD"/>
    <w:rsid w:val="00EA5B69"/>
    <w:rsid w:val="00EB17E8"/>
    <w:rsid w:val="00EB207A"/>
    <w:rsid w:val="00EB5BB7"/>
    <w:rsid w:val="00EB6038"/>
    <w:rsid w:val="00EC17BB"/>
    <w:rsid w:val="00EC3D99"/>
    <w:rsid w:val="00ED1059"/>
    <w:rsid w:val="00ED1216"/>
    <w:rsid w:val="00ED14F2"/>
    <w:rsid w:val="00EE0968"/>
    <w:rsid w:val="00EE2765"/>
    <w:rsid w:val="00EE6F7F"/>
    <w:rsid w:val="00EF42DD"/>
    <w:rsid w:val="00EF55F3"/>
    <w:rsid w:val="00EF59C0"/>
    <w:rsid w:val="00EF5C74"/>
    <w:rsid w:val="00EF7D93"/>
    <w:rsid w:val="00F003DF"/>
    <w:rsid w:val="00F0540C"/>
    <w:rsid w:val="00F07A10"/>
    <w:rsid w:val="00F10E26"/>
    <w:rsid w:val="00F12268"/>
    <w:rsid w:val="00F1383A"/>
    <w:rsid w:val="00F17F1B"/>
    <w:rsid w:val="00F17FE4"/>
    <w:rsid w:val="00F20CEA"/>
    <w:rsid w:val="00F24BA3"/>
    <w:rsid w:val="00F3037C"/>
    <w:rsid w:val="00F32487"/>
    <w:rsid w:val="00F36438"/>
    <w:rsid w:val="00F36A68"/>
    <w:rsid w:val="00F41BB9"/>
    <w:rsid w:val="00F45BB5"/>
    <w:rsid w:val="00F5316D"/>
    <w:rsid w:val="00F53382"/>
    <w:rsid w:val="00F540BB"/>
    <w:rsid w:val="00F56A78"/>
    <w:rsid w:val="00F57F74"/>
    <w:rsid w:val="00F600B1"/>
    <w:rsid w:val="00F65399"/>
    <w:rsid w:val="00F65A2D"/>
    <w:rsid w:val="00F67ECD"/>
    <w:rsid w:val="00F70988"/>
    <w:rsid w:val="00F74A52"/>
    <w:rsid w:val="00F76766"/>
    <w:rsid w:val="00F7704E"/>
    <w:rsid w:val="00F90645"/>
    <w:rsid w:val="00F908A7"/>
    <w:rsid w:val="00F93EF6"/>
    <w:rsid w:val="00F96ADE"/>
    <w:rsid w:val="00F97136"/>
    <w:rsid w:val="00FA1989"/>
    <w:rsid w:val="00FA5CAC"/>
    <w:rsid w:val="00FB4D1F"/>
    <w:rsid w:val="00FC11FA"/>
    <w:rsid w:val="00FC391D"/>
    <w:rsid w:val="00FC7FEF"/>
    <w:rsid w:val="00FD100D"/>
    <w:rsid w:val="00FD6A4D"/>
    <w:rsid w:val="00FD784D"/>
    <w:rsid w:val="00FE2410"/>
    <w:rsid w:val="00FE5651"/>
    <w:rsid w:val="00FF748E"/>
    <w:rsid w:val="0633F845"/>
    <w:rsid w:val="07B3AA1D"/>
    <w:rsid w:val="1E0B6456"/>
    <w:rsid w:val="24FDB5BA"/>
    <w:rsid w:val="2BC4E81E"/>
    <w:rsid w:val="3C10D35A"/>
    <w:rsid w:val="4E6A59E2"/>
    <w:rsid w:val="5075D81F"/>
    <w:rsid w:val="5EBB8D18"/>
    <w:rsid w:val="6656BEB5"/>
    <w:rsid w:val="69A708B7"/>
    <w:rsid w:val="69F98F7C"/>
    <w:rsid w:val="6FA69821"/>
    <w:rsid w:val="79FC38EC"/>
    <w:rsid w:val="7FAE00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692C2D"/>
  <w15:docId w15:val="{E88F5BCD-6163-42B6-8683-9F7C4137D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5474B"/>
    <w:pPr>
      <w:spacing w:before="120" w:after="120" w:line="276" w:lineRule="auto"/>
      <w:contextualSpacing/>
    </w:pPr>
    <w:rPr>
      <w:rFonts w:ascii="Arial" w:hAnsi="Arial"/>
      <w:sz w:val="22"/>
      <w:szCs w:val="24"/>
    </w:rPr>
  </w:style>
  <w:style w:type="paragraph" w:styleId="Nadpis1">
    <w:name w:val="heading 1"/>
    <w:basedOn w:val="Normln"/>
    <w:next w:val="Normln"/>
    <w:qFormat/>
    <w:rsid w:val="00647625"/>
    <w:pPr>
      <w:keepNext/>
      <w:jc w:val="center"/>
      <w:outlineLvl w:val="0"/>
    </w:pPr>
    <w:rPr>
      <w:rFonts w:cs="Arial"/>
      <w:b/>
      <w:bCs/>
      <w:kern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E6623A"/>
    <w:pPr>
      <w:jc w:val="center"/>
      <w:outlineLvl w:val="0"/>
    </w:pPr>
    <w:rPr>
      <w:rFonts w:cs="Arial"/>
      <w:b/>
      <w:bCs/>
      <w:kern w:val="28"/>
      <w:sz w:val="24"/>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link w:val="ZhlavChar"/>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uiPriority w:val="99"/>
    <w:rsid w:val="00BE6790"/>
    <w:rPr>
      <w:sz w:val="20"/>
      <w:szCs w:val="20"/>
      <w:lang w:val="x-none" w:eastAsia="x-none"/>
    </w:rPr>
  </w:style>
  <w:style w:type="character" w:customStyle="1" w:styleId="TextkomenteChar">
    <w:name w:val="Text komentáře Char"/>
    <w:link w:val="Textkomente"/>
    <w:uiPriority w:val="99"/>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Nadpis1"/>
    <w:next w:val="l-L2"/>
    <w:link w:val="l-L1Char"/>
    <w:qFormat/>
    <w:rsid w:val="00647625"/>
    <w:pPr>
      <w:numPr>
        <w:numId w:val="15"/>
      </w:numPr>
    </w:pPr>
    <w:rPr>
      <w:u w:val="single"/>
    </w:rPr>
  </w:style>
  <w:style w:type="character" w:customStyle="1" w:styleId="l-L1Char">
    <w:name w:val="Čl. - L1 Char"/>
    <w:link w:val="l-L1"/>
    <w:rsid w:val="00647625"/>
    <w:rPr>
      <w:rFonts w:ascii="Arial" w:hAnsi="Arial" w:cs="Arial"/>
      <w:b/>
      <w:bCs/>
      <w:kern w:val="32"/>
      <w:sz w:val="22"/>
      <w:szCs w:val="32"/>
      <w:u w:val="single"/>
    </w:rPr>
  </w:style>
  <w:style w:type="paragraph" w:customStyle="1" w:styleId="l-L2">
    <w:name w:val="Čl - L2"/>
    <w:basedOn w:val="TSTextlnkuslovan"/>
    <w:link w:val="l-L2Char"/>
    <w:qFormat/>
    <w:rsid w:val="00647625"/>
    <w:pPr>
      <w:tabs>
        <w:tab w:val="num" w:pos="737"/>
      </w:tabs>
      <w:jc w:val="both"/>
    </w:pPr>
  </w:style>
  <w:style w:type="character" w:customStyle="1" w:styleId="l-L2Char">
    <w:name w:val="Čl - L2 Char"/>
    <w:link w:val="l-L2"/>
    <w:rsid w:val="00647625"/>
    <w:rPr>
      <w:rFonts w:ascii="Arial" w:hAnsi="Arial"/>
      <w:sz w:val="22"/>
      <w:szCs w:val="24"/>
      <w:lang w:val="x-none" w:eastAsia="x-none"/>
    </w:rPr>
  </w:style>
  <w:style w:type="character" w:styleId="Hypertextovodkaz">
    <w:name w:val="Hyperlink"/>
    <w:rsid w:val="0077221F"/>
    <w:rPr>
      <w:color w:val="0000FF"/>
      <w:u w:val="single"/>
    </w:rPr>
  </w:style>
  <w:style w:type="paragraph" w:customStyle="1" w:styleId="Default">
    <w:name w:val="Default"/>
    <w:rsid w:val="001B2B90"/>
    <w:pPr>
      <w:autoSpaceDE w:val="0"/>
      <w:autoSpaceDN w:val="0"/>
      <w:adjustRightInd w:val="0"/>
    </w:pPr>
    <w:rPr>
      <w:rFonts w:eastAsiaTheme="minorHAnsi"/>
      <w:color w:val="000000"/>
      <w:sz w:val="24"/>
      <w:szCs w:val="24"/>
      <w:lang w:eastAsia="en-US"/>
    </w:rPr>
  </w:style>
  <w:style w:type="character" w:customStyle="1" w:styleId="ZhlavChar">
    <w:name w:val="Záhlaví Char"/>
    <w:basedOn w:val="Standardnpsmoodstavce"/>
    <w:link w:val="Zhlav"/>
    <w:rsid w:val="009021C5"/>
    <w:rPr>
      <w:rFonts w:ascii="Arial" w:hAnsi="Arial"/>
      <w:sz w:val="22"/>
      <w:szCs w:val="24"/>
    </w:rPr>
  </w:style>
  <w:style w:type="paragraph" w:customStyle="1" w:styleId="Zkladntext31">
    <w:name w:val="Základní text 31"/>
    <w:basedOn w:val="Normln"/>
    <w:uiPriority w:val="99"/>
    <w:rsid w:val="00212DC7"/>
    <w:pPr>
      <w:spacing w:before="0" w:after="0" w:line="240" w:lineRule="auto"/>
      <w:contextualSpacing w:val="0"/>
      <w:jc w:val="both"/>
    </w:pPr>
    <w:rPr>
      <w:rFonts w:ascii="Times New Roman" w:hAnsi="Times New Roman"/>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9542099">
      <w:bodyDiv w:val="1"/>
      <w:marLeft w:val="0"/>
      <w:marRight w:val="0"/>
      <w:marTop w:val="0"/>
      <w:marBottom w:val="0"/>
      <w:divBdr>
        <w:top w:val="none" w:sz="0" w:space="0" w:color="auto"/>
        <w:left w:val="none" w:sz="0" w:space="0" w:color="auto"/>
        <w:bottom w:val="none" w:sz="0" w:space="0" w:color="auto"/>
        <w:right w:val="none" w:sz="0" w:space="0" w:color="auto"/>
      </w:divBdr>
    </w:div>
    <w:div w:id="1647736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mailto:jiri.vrba@spu.gov.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mailto:veronika.buryskova@spu.gov.cz" TargetMode="Externa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mailto:jiri.vrba@spu.gov.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mailto:veronika.buryskova@spu.gov.cz"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styles" Target="styles.xml"/><Relationship Id="rId19" Type="http://schemas.openxmlformats.org/officeDocument/2006/relationships/hyperlink" Target="mailto:epodatelna@spu.gov.cz"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oter" Target="footer2.xml"/><Relationship Id="rId27" Type="http://schemas.microsoft.com/office/2011/relationships/people" Target="people.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HCUZCRXN6NH5-927520346-6099</_dlc_DocId>
    <_dlc_DocIdUrl xmlns="85f4b5cc-4033-44c7-b405-f5eed34c8154">
      <Url>https://spucr.sharepoint.com/sites/Portal/rd/_layouts/15/DocIdRedir.aspx?ID=HCUZCRXN6NH5-927520346-6099</Url>
      <Description>HCUZCRXN6NH5-927520346-6099</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6.xml><?xml version="1.0" encoding="utf-8"?>
<LongProperties xmlns="http://schemas.microsoft.com/office/2006/metadata/longProperties"/>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DC6FC1F0-04BC-45EE-A11F-7DA85AC51BCF}">
  <ds:schemaRefs>
    <ds:schemaRef ds:uri="http://schemas.openxmlformats.org/officeDocument/2006/bibliography"/>
  </ds:schemaRefs>
</ds:datastoreItem>
</file>

<file path=customXml/itemProps2.xml><?xml version="1.0" encoding="utf-8"?>
<ds:datastoreItem xmlns:ds="http://schemas.openxmlformats.org/officeDocument/2006/customXml" ds:itemID="{1DE63C6D-392A-4BEF-924B-6DF43B439395}">
  <ds:schemaRefs>
    <ds:schemaRef ds:uri="http://schemas.openxmlformats.org/officeDocument/2006/bibliography"/>
  </ds:schemaRefs>
</ds:datastoreItem>
</file>

<file path=customXml/itemProps3.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4.xml><?xml version="1.0" encoding="utf-8"?>
<ds:datastoreItem xmlns:ds="http://schemas.openxmlformats.org/officeDocument/2006/customXml" ds:itemID="{A627E8FD-7E93-4528-9A7E-2248AF5C73F5}">
  <ds:schemaRefs>
    <ds:schemaRef ds:uri="http://schemas.microsoft.com/sharepoint/events"/>
  </ds:schemaRefs>
</ds:datastoreItem>
</file>

<file path=customXml/itemProps5.xml><?xml version="1.0" encoding="utf-8"?>
<ds:datastoreItem xmlns:ds="http://schemas.openxmlformats.org/officeDocument/2006/customXml" ds:itemID="{4A313128-9EC9-498C-B569-9A450963FCE4}">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6.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7.xml><?xml version="1.0" encoding="utf-8"?>
<ds:datastoreItem xmlns:ds="http://schemas.openxmlformats.org/officeDocument/2006/customXml" ds:itemID="{895CE664-7A52-44C1-AF03-73C4C554E0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4591C923-945B-4243-AE87-3F28BCF08833}">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10</Pages>
  <Words>3940</Words>
  <Characters>23250</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MP 04_2019 - Příloha č. 18 - Příkazní smlouva o obstarání záležitostí příkazce - BOZP (1. 10. 2019).docx</vt:lpstr>
    </vt:vector>
  </TitlesOfParts>
  <Company>CR</Company>
  <LinksUpToDate>false</LinksUpToDate>
  <CharactersWithSpaces>27136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2019).docx</dc:title>
  <dc:subject/>
  <dc:creator>kliment.pu</dc:creator>
  <cp:keywords/>
  <cp:lastModifiedBy>Burýšková Veronika Ing.</cp:lastModifiedBy>
  <cp:revision>81</cp:revision>
  <cp:lastPrinted>2025-12-04T12:37:00Z</cp:lastPrinted>
  <dcterms:created xsi:type="dcterms:W3CDTF">2025-02-04T13:08:00Z</dcterms:created>
  <dcterms:modified xsi:type="dcterms:W3CDTF">2026-01-07T15:58:00Z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0x0101008E524DA9FBDD344C9B50B8EF74DF70C6</vt:lpwstr>
  </property>
  <property fmtid="{D5CDD505-2E9C-101B-9397-08002B2CF9AE}" pid="4" name="_dlc_DocIdItemGuid">
    <vt:lpwstr>8869dc73-93c2-4d2e-b798-ee989bb7660e</vt:lpwstr>
  </property>
  <property fmtid="{D5CDD505-2E9C-101B-9397-08002B2CF9AE}" pid="5" name="RDStavProcesu">
    <vt:lpwstr/>
  </property>
  <property fmtid="{D5CDD505-2E9C-101B-9397-08002B2CF9AE}" pid="6" name="Order">
    <vt:r8>228300</vt:r8>
  </property>
  <property fmtid="{D5CDD505-2E9C-101B-9397-08002B2CF9AE}" pid="7" name="RDTypDokumentu">
    <vt:lpwstr/>
  </property>
  <property fmtid="{D5CDD505-2E9C-101B-9397-08002B2CF9AE}" pid="8" name="RDDotceneOsoby">
    <vt:lpwstr/>
  </property>
  <property fmtid="{D5CDD505-2E9C-101B-9397-08002B2CF9AE}" pid="9" name="xd_Signature">
    <vt:bool>false</vt:bool>
  </property>
  <property fmtid="{D5CDD505-2E9C-101B-9397-08002B2CF9AE}" pid="10" name="RDGarant">
    <vt:lpwstr/>
  </property>
  <property fmtid="{D5CDD505-2E9C-101B-9397-08002B2CF9AE}" pid="11" name="RDPreviousStatus">
    <vt:lpwstr/>
  </property>
  <property fmtid="{D5CDD505-2E9C-101B-9397-08002B2CF9AE}" pid="12" name="xd_ProgID">
    <vt:lpwstr/>
  </property>
  <property fmtid="{D5CDD505-2E9C-101B-9397-08002B2CF9AE}" pid="13" name="DocumentSetDescription">
    <vt:lpwstr/>
  </property>
  <property fmtid="{D5CDD505-2E9C-101B-9397-08002B2CF9AE}" pid="14" name="RDPripominkyKolo">
    <vt:lpwstr/>
  </property>
  <property fmtid="{D5CDD505-2E9C-101B-9397-08002B2CF9AE}" pid="15" name="RDKomentar">
    <vt:lpwstr/>
  </property>
  <property fmtid="{D5CDD505-2E9C-101B-9397-08002B2CF9AE}" pid="16" name="RDCisloJednaci">
    <vt:lpwstr/>
  </property>
  <property fmtid="{D5CDD505-2E9C-101B-9397-08002B2CF9AE}" pid="17" name="RDNahrazuje">
    <vt:lpwstr/>
  </property>
  <property fmtid="{D5CDD505-2E9C-101B-9397-08002B2CF9AE}" pid="18" name="RDCreatedFromID">
    <vt:lpwstr/>
  </property>
  <property fmtid="{D5CDD505-2E9C-101B-9397-08002B2CF9AE}" pid="19" name="ComplianceAssetId">
    <vt:lpwstr/>
  </property>
  <property fmtid="{D5CDD505-2E9C-101B-9397-08002B2CF9AE}" pid="20" name="TemplateUrl">
    <vt:lpwstr/>
  </property>
  <property fmtid="{D5CDD505-2E9C-101B-9397-08002B2CF9AE}" pid="21" name="RDPoradoveCisloCalc">
    <vt:lpwstr/>
  </property>
  <property fmtid="{D5CDD505-2E9C-101B-9397-08002B2CF9AE}" pid="22" name="VestnikCisloInformace">
    <vt:lpwstr/>
  </property>
  <property fmtid="{D5CDD505-2E9C-101B-9397-08002B2CF9AE}" pid="23" name="runWF">
    <vt:lpwstr/>
  </property>
  <property fmtid="{D5CDD505-2E9C-101B-9397-08002B2CF9AE}" pid="24" name="RDPripominkujici">
    <vt:lpwstr/>
  </property>
  <property fmtid="{D5CDD505-2E9C-101B-9397-08002B2CF9AE}" pid="25" name="RDKlasifikaceCitlivosti">
    <vt:lpwstr/>
  </property>
  <property fmtid="{D5CDD505-2E9C-101B-9397-08002B2CF9AE}" pid="26" name="vLookupPripominky">
    <vt:lpwstr/>
  </property>
  <property fmtid="{D5CDD505-2E9C-101B-9397-08002B2CF9AE}" pid="27" name="RDZpusobVydani">
    <vt:lpwstr/>
  </property>
  <property fmtid="{D5CDD505-2E9C-101B-9397-08002B2CF9AE}" pid="28" name="VestnikUrl">
    <vt:lpwstr/>
  </property>
  <property fmtid="{D5CDD505-2E9C-101B-9397-08002B2CF9AE}" pid="29" name="RDCisloIdentifikacni">
    <vt:lpwstr/>
  </property>
  <property fmtid="{D5CDD505-2E9C-101B-9397-08002B2CF9AE}" pid="30" name="vLookupUkoly">
    <vt:lpwstr/>
  </property>
  <property fmtid="{D5CDD505-2E9C-101B-9397-08002B2CF9AE}" pid="31" name="RDSpoluAutori">
    <vt:lpwstr/>
  </property>
  <property fmtid="{D5CDD505-2E9C-101B-9397-08002B2CF9AE}" pid="32" name="RDSouvisi">
    <vt:lpwstr/>
  </property>
  <property fmtid="{D5CDD505-2E9C-101B-9397-08002B2CF9AE}" pid="33" name="RDOblast">
    <vt:lpwstr/>
  </property>
  <property fmtid="{D5CDD505-2E9C-101B-9397-08002B2CF9AE}" pid="34" name="_ExtendedDescription">
    <vt:lpwstr/>
  </property>
  <property fmtid="{D5CDD505-2E9C-101B-9397-08002B2CF9AE}" pid="35" name="NazevRD">
    <vt:lpwstr/>
  </property>
</Properties>
</file>